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07438" w14:textId="77777777" w:rsidR="00186CD6" w:rsidRPr="007259D7" w:rsidRDefault="00186CD6" w:rsidP="00186CD6">
      <w:pPr>
        <w:jc w:val="center"/>
        <w:rPr>
          <w:rFonts w:ascii="Times New Roman" w:hAnsi="Times New Roman"/>
          <w:b/>
          <w:sz w:val="24"/>
          <w:szCs w:val="24"/>
        </w:rPr>
      </w:pPr>
      <w:r w:rsidRPr="007259D7">
        <w:rPr>
          <w:rFonts w:ascii="Times New Roman" w:hAnsi="Times New Roman"/>
          <w:b/>
          <w:sz w:val="24"/>
          <w:szCs w:val="24"/>
        </w:rPr>
        <w:t>ΔΗΜΟΤΙΚΗ ΕΠΙΧΕΙΡΗΣΗ ΥΔΡΕΥΣΗΣ ΑΠΟΧΕΤΕΥΣΗΣ ΠΑΤΡΑΣ (Δ.Ε.Υ.Α.Π.)</w:t>
      </w:r>
    </w:p>
    <w:p w14:paraId="71D753CB" w14:textId="01F8ED46" w:rsidR="00186CD6" w:rsidRPr="007259D7" w:rsidRDefault="00D415AB" w:rsidP="00186CD6">
      <w:pPr>
        <w:jc w:val="center"/>
        <w:rPr>
          <w:rFonts w:ascii="Times New Roman" w:hAnsi="Times New Roman"/>
          <w:b/>
          <w:sz w:val="24"/>
          <w:szCs w:val="24"/>
        </w:rPr>
      </w:pPr>
      <w:r>
        <w:rPr>
          <w:rFonts w:ascii="Times New Roman" w:hAnsi="Times New Roman"/>
          <w:b/>
          <w:sz w:val="24"/>
          <w:szCs w:val="24"/>
        </w:rPr>
        <w:t>ΔΙΕΥΘΥΝΣΗ</w:t>
      </w:r>
      <w:r w:rsidR="00186CD6" w:rsidRPr="007259D7">
        <w:rPr>
          <w:rFonts w:ascii="Times New Roman" w:hAnsi="Times New Roman"/>
          <w:b/>
          <w:sz w:val="24"/>
          <w:szCs w:val="24"/>
        </w:rPr>
        <w:t xml:space="preserve"> ΥΔΡΕΥΣΗΣ</w:t>
      </w:r>
    </w:p>
    <w:p w14:paraId="6CB68F93" w14:textId="77777777" w:rsidR="005B208B" w:rsidRPr="007259D7" w:rsidRDefault="005B208B" w:rsidP="00186CD6">
      <w:pPr>
        <w:spacing w:line="360" w:lineRule="auto"/>
        <w:rPr>
          <w:rFonts w:ascii="Times New Roman" w:hAnsi="Times New Roman"/>
        </w:rPr>
      </w:pPr>
    </w:p>
    <w:p w14:paraId="32AEEBEB" w14:textId="77777777" w:rsidR="00186CD6" w:rsidRPr="007259D7" w:rsidRDefault="00186CD6" w:rsidP="00186CD6">
      <w:pPr>
        <w:spacing w:line="360" w:lineRule="auto"/>
        <w:rPr>
          <w:rFonts w:ascii="Times New Roman" w:hAnsi="Times New Roman"/>
        </w:rPr>
      </w:pPr>
    </w:p>
    <w:p w14:paraId="7B9D7766" w14:textId="77777777" w:rsidR="005B208B" w:rsidRPr="007259D7" w:rsidRDefault="005B208B" w:rsidP="008779D8">
      <w:pPr>
        <w:spacing w:line="360" w:lineRule="auto"/>
        <w:rPr>
          <w:rFonts w:ascii="Times New Roman" w:hAnsi="Times New Roman"/>
        </w:rPr>
      </w:pPr>
    </w:p>
    <w:p w14:paraId="0ECDC28F" w14:textId="77777777" w:rsidR="001D5A88" w:rsidRPr="007259D7" w:rsidRDefault="001D5A88" w:rsidP="001D5A88">
      <w:pPr>
        <w:tabs>
          <w:tab w:val="clear" w:pos="288"/>
          <w:tab w:val="clear" w:pos="720"/>
          <w:tab w:val="clear" w:pos="4032"/>
        </w:tabs>
        <w:spacing w:line="360" w:lineRule="auto"/>
        <w:rPr>
          <w:rFonts w:ascii="Times New Roman" w:hAnsi="Times New Roman"/>
          <w:b/>
          <w:sz w:val="22"/>
          <w:szCs w:val="22"/>
        </w:rPr>
      </w:pPr>
      <w:r w:rsidRPr="007259D7">
        <w:rPr>
          <w:rFonts w:ascii="Times New Roman" w:hAnsi="Times New Roman"/>
          <w:sz w:val="22"/>
          <w:szCs w:val="22"/>
        </w:rPr>
        <w:t>ΔΙΑΓΩΝΙΣΜΟΣ</w:t>
      </w:r>
      <w:r w:rsidRPr="007259D7">
        <w:rPr>
          <w:rFonts w:ascii="Times New Roman" w:hAnsi="Times New Roman"/>
          <w:sz w:val="22"/>
          <w:szCs w:val="22"/>
        </w:rPr>
        <w:tab/>
        <w:t xml:space="preserve">: </w:t>
      </w:r>
      <w:r w:rsidRPr="007259D7">
        <w:rPr>
          <w:rFonts w:ascii="Times New Roman" w:hAnsi="Times New Roman"/>
          <w:b/>
          <w:sz w:val="22"/>
          <w:szCs w:val="22"/>
        </w:rPr>
        <w:t xml:space="preserve">Προμήθεια «Ρυθμιστών Πίεσης – </w:t>
      </w:r>
      <w:proofErr w:type="spellStart"/>
      <w:r w:rsidRPr="007259D7">
        <w:rPr>
          <w:rFonts w:ascii="Times New Roman" w:hAnsi="Times New Roman"/>
          <w:b/>
          <w:sz w:val="22"/>
          <w:szCs w:val="22"/>
        </w:rPr>
        <w:t>Παροχομέτρων</w:t>
      </w:r>
      <w:proofErr w:type="spellEnd"/>
      <w:r w:rsidRPr="007259D7">
        <w:rPr>
          <w:rFonts w:ascii="Times New Roman" w:hAnsi="Times New Roman"/>
          <w:b/>
          <w:sz w:val="22"/>
          <w:szCs w:val="22"/>
        </w:rPr>
        <w:t>»</w:t>
      </w:r>
    </w:p>
    <w:p w14:paraId="06AD97FB" w14:textId="77777777" w:rsidR="001D5A88" w:rsidRPr="007259D7" w:rsidRDefault="001D5A88" w:rsidP="001D5A88">
      <w:pPr>
        <w:tabs>
          <w:tab w:val="clear" w:pos="288"/>
          <w:tab w:val="clear" w:pos="720"/>
          <w:tab w:val="clear" w:pos="4032"/>
        </w:tabs>
        <w:spacing w:line="360" w:lineRule="auto"/>
        <w:rPr>
          <w:rFonts w:ascii="Times New Roman" w:hAnsi="Times New Roman"/>
          <w:sz w:val="22"/>
          <w:szCs w:val="22"/>
        </w:rPr>
      </w:pPr>
      <w:r w:rsidRPr="007259D7">
        <w:rPr>
          <w:rFonts w:ascii="Times New Roman" w:hAnsi="Times New Roman"/>
          <w:sz w:val="22"/>
          <w:szCs w:val="22"/>
        </w:rPr>
        <w:t>ΠΡΟΜΗΘΕΙΑ</w:t>
      </w:r>
      <w:r w:rsidRPr="007259D7">
        <w:rPr>
          <w:rFonts w:ascii="Times New Roman" w:hAnsi="Times New Roman"/>
          <w:sz w:val="22"/>
          <w:szCs w:val="22"/>
        </w:rPr>
        <w:tab/>
        <w:t>:</w:t>
      </w:r>
      <w:r w:rsidRPr="007259D7">
        <w:rPr>
          <w:rFonts w:ascii="Times New Roman" w:hAnsi="Times New Roman"/>
          <w:sz w:val="22"/>
          <w:szCs w:val="22"/>
        </w:rPr>
        <w:tab/>
      </w:r>
      <w:r w:rsidRPr="007259D7">
        <w:rPr>
          <w:rFonts w:ascii="Times New Roman" w:hAnsi="Times New Roman"/>
          <w:b/>
          <w:color w:val="004ECC"/>
          <w:sz w:val="22"/>
          <w:szCs w:val="22"/>
        </w:rPr>
        <w:t>ΗΛΕΚΤΡΟΜΑΓΝΗΤΙΚΩΝ ΠΑΡΟΧΟΜΕΤΡΩΝ  ΡΕΥΜΑΤΟΣ</w:t>
      </w:r>
    </w:p>
    <w:p w14:paraId="4CAC3C38" w14:textId="77777777" w:rsidR="001D5A88" w:rsidRPr="007259D7" w:rsidRDefault="001D5A88" w:rsidP="001D5A88">
      <w:pPr>
        <w:spacing w:line="360" w:lineRule="auto"/>
        <w:rPr>
          <w:rFonts w:ascii="Times New Roman" w:hAnsi="Times New Roman"/>
          <w:sz w:val="22"/>
          <w:szCs w:val="22"/>
        </w:rPr>
      </w:pPr>
    </w:p>
    <w:p w14:paraId="068F077D" w14:textId="77777777" w:rsidR="001D5A88" w:rsidRPr="007259D7" w:rsidRDefault="001D5A88" w:rsidP="001D5A88">
      <w:pPr>
        <w:tabs>
          <w:tab w:val="clear" w:pos="288"/>
          <w:tab w:val="clear" w:pos="720"/>
          <w:tab w:val="clear" w:pos="4032"/>
        </w:tabs>
        <w:spacing w:line="360" w:lineRule="auto"/>
        <w:rPr>
          <w:rFonts w:ascii="Times New Roman" w:hAnsi="Times New Roman"/>
          <w:sz w:val="22"/>
          <w:szCs w:val="22"/>
        </w:rPr>
      </w:pPr>
      <w:r w:rsidRPr="007259D7">
        <w:rPr>
          <w:rFonts w:ascii="Times New Roman" w:hAnsi="Times New Roman"/>
          <w:sz w:val="22"/>
          <w:szCs w:val="22"/>
        </w:rPr>
        <w:t>ΕΤΑΙΡΕΙΑ</w:t>
      </w:r>
      <w:r w:rsidRPr="007259D7">
        <w:rPr>
          <w:rFonts w:ascii="Times New Roman" w:hAnsi="Times New Roman"/>
          <w:sz w:val="22"/>
          <w:szCs w:val="22"/>
        </w:rPr>
        <w:tab/>
        <w:t>: Δ.Ε.Υ.Α. ΠΑΤΡΑΣ</w:t>
      </w:r>
    </w:p>
    <w:p w14:paraId="381F0367" w14:textId="77777777" w:rsidR="001D5A88" w:rsidRPr="007259D7" w:rsidRDefault="001D5A88" w:rsidP="001D5A88">
      <w:pPr>
        <w:tabs>
          <w:tab w:val="clear" w:pos="288"/>
          <w:tab w:val="clear" w:pos="720"/>
          <w:tab w:val="clear" w:pos="4032"/>
        </w:tabs>
        <w:spacing w:line="360" w:lineRule="auto"/>
        <w:rPr>
          <w:rFonts w:ascii="Times New Roman" w:hAnsi="Times New Roman"/>
          <w:sz w:val="22"/>
          <w:szCs w:val="22"/>
        </w:rPr>
      </w:pPr>
      <w:r w:rsidRPr="007259D7">
        <w:rPr>
          <w:rFonts w:ascii="Times New Roman" w:hAnsi="Times New Roman"/>
          <w:sz w:val="22"/>
          <w:szCs w:val="22"/>
        </w:rPr>
        <w:t>ΥΠΕΥΘΥΝΗ</w:t>
      </w:r>
      <w:r w:rsidRPr="007259D7">
        <w:rPr>
          <w:rFonts w:ascii="Times New Roman" w:hAnsi="Times New Roman"/>
          <w:sz w:val="22"/>
          <w:szCs w:val="22"/>
        </w:rPr>
        <w:tab/>
        <w:t>: ΕΙΡΗΝΗ  ΚΑΡΑΘΑΝΑΣΗ</w:t>
      </w:r>
    </w:p>
    <w:p w14:paraId="0CE3165B" w14:textId="77777777" w:rsidR="008779D8" w:rsidRPr="007259D7" w:rsidRDefault="008779D8" w:rsidP="008779D8">
      <w:pPr>
        <w:tabs>
          <w:tab w:val="clear" w:pos="288"/>
          <w:tab w:val="clear" w:pos="720"/>
          <w:tab w:val="clear" w:pos="4032"/>
        </w:tabs>
        <w:spacing w:line="360" w:lineRule="auto"/>
        <w:rPr>
          <w:rFonts w:ascii="Times New Roman" w:hAnsi="Times New Roman"/>
          <w:sz w:val="22"/>
          <w:szCs w:val="22"/>
        </w:rPr>
      </w:pPr>
    </w:p>
    <w:p w14:paraId="7EDD4672" w14:textId="77777777" w:rsidR="0087052B" w:rsidRPr="007259D7" w:rsidRDefault="0087052B" w:rsidP="0087052B">
      <w:pPr>
        <w:tabs>
          <w:tab w:val="clear" w:pos="288"/>
          <w:tab w:val="clear" w:pos="720"/>
          <w:tab w:val="clear" w:pos="4032"/>
        </w:tabs>
        <w:spacing w:line="360" w:lineRule="auto"/>
        <w:rPr>
          <w:rFonts w:ascii="Times New Roman" w:hAnsi="Times New Roman"/>
          <w:sz w:val="22"/>
          <w:szCs w:val="22"/>
        </w:rPr>
      </w:pPr>
    </w:p>
    <w:p w14:paraId="09E475C2" w14:textId="77777777" w:rsidR="008779D8" w:rsidRPr="007259D7" w:rsidRDefault="008779D8" w:rsidP="008779D8">
      <w:pPr>
        <w:spacing w:line="360" w:lineRule="auto"/>
        <w:jc w:val="center"/>
        <w:rPr>
          <w:rFonts w:ascii="Times New Roman" w:hAnsi="Times New Roman"/>
          <w:b/>
          <w:sz w:val="26"/>
          <w:szCs w:val="26"/>
        </w:rPr>
      </w:pPr>
      <w:r w:rsidRPr="007259D7">
        <w:rPr>
          <w:rFonts w:ascii="Times New Roman" w:hAnsi="Times New Roman"/>
          <w:b/>
          <w:sz w:val="26"/>
          <w:szCs w:val="26"/>
        </w:rPr>
        <w:t xml:space="preserve">ΦΥΛΛΟ ΣΥΜΜΟΡΦΩΣΗΣ </w:t>
      </w:r>
      <w:proofErr w:type="spellStart"/>
      <w:r w:rsidRPr="007259D7">
        <w:rPr>
          <w:rFonts w:ascii="Times New Roman" w:hAnsi="Times New Roman"/>
          <w:b/>
          <w:sz w:val="26"/>
          <w:szCs w:val="26"/>
        </w:rPr>
        <w:t>Νο</w:t>
      </w:r>
      <w:proofErr w:type="spellEnd"/>
      <w:r w:rsidR="00A074BC" w:rsidRPr="007259D7">
        <w:rPr>
          <w:rFonts w:ascii="Times New Roman" w:hAnsi="Times New Roman"/>
          <w:b/>
          <w:sz w:val="26"/>
          <w:szCs w:val="26"/>
        </w:rPr>
        <w:t xml:space="preserve"> </w:t>
      </w:r>
      <w:r w:rsidRPr="007259D7">
        <w:rPr>
          <w:rFonts w:ascii="Times New Roman" w:hAnsi="Times New Roman"/>
          <w:b/>
          <w:sz w:val="26"/>
          <w:szCs w:val="26"/>
        </w:rPr>
        <w:t>1</w:t>
      </w:r>
    </w:p>
    <w:p w14:paraId="1C864E26" w14:textId="77777777" w:rsidR="008779D8" w:rsidRPr="007259D7" w:rsidRDefault="008779D8" w:rsidP="008779D8">
      <w:pPr>
        <w:spacing w:line="360" w:lineRule="auto"/>
        <w:jc w:val="center"/>
        <w:rPr>
          <w:rFonts w:ascii="Times New Roman" w:hAnsi="Times New Roman"/>
        </w:rPr>
      </w:pPr>
    </w:p>
    <w:p w14:paraId="6770C3E5" w14:textId="77777777" w:rsidR="005B208B" w:rsidRPr="007259D7" w:rsidRDefault="00320F54" w:rsidP="008779D8">
      <w:pPr>
        <w:tabs>
          <w:tab w:val="clear" w:pos="288"/>
          <w:tab w:val="clear" w:pos="720"/>
          <w:tab w:val="clear" w:pos="4032"/>
        </w:tabs>
        <w:spacing w:line="360" w:lineRule="auto"/>
        <w:rPr>
          <w:rFonts w:ascii="Times New Roman" w:hAnsi="Times New Roman"/>
        </w:rPr>
      </w:pPr>
      <w:r w:rsidRPr="007259D7">
        <w:rPr>
          <w:rFonts w:ascii="Times New Roman" w:hAnsi="Times New Roman"/>
        </w:rPr>
        <w:t>Στα πλαίσια του αναφερόμενου Διαγωνισμού, επισυνάπτω:</w:t>
      </w:r>
    </w:p>
    <w:p w14:paraId="6C181BF4" w14:textId="77777777" w:rsidR="00F55245" w:rsidRPr="007259D7" w:rsidRDefault="00F55245" w:rsidP="00714DAA">
      <w:pPr>
        <w:pStyle w:val="a7"/>
        <w:numPr>
          <w:ilvl w:val="0"/>
          <w:numId w:val="7"/>
        </w:numPr>
        <w:spacing w:line="240" w:lineRule="auto"/>
        <w:jc w:val="both"/>
        <w:rPr>
          <w:rFonts w:ascii="Times New Roman" w:hAnsi="Times New Roman"/>
          <w:b/>
        </w:rPr>
      </w:pPr>
      <w:r w:rsidRPr="007259D7">
        <w:rPr>
          <w:rFonts w:ascii="Times New Roman" w:hAnsi="Times New Roman"/>
          <w:b/>
        </w:rPr>
        <w:t xml:space="preserve">ΠΛΗΡΗ ΤΕΧΝΙΚΗ ΠΕΡΙΓΡΑΦΗ ΤΩΝ </w:t>
      </w:r>
      <w:r w:rsidR="00714DAA" w:rsidRPr="007259D7">
        <w:rPr>
          <w:rFonts w:ascii="Times New Roman" w:hAnsi="Times New Roman"/>
          <w:b/>
        </w:rPr>
        <w:t xml:space="preserve">ΗΛΕΚΤΡΟΜΑΓΝΗΤΙΚΩΝ ΠΑΡΟΧΟΜΕΤΡΩΝ </w:t>
      </w:r>
      <w:r w:rsidR="006E6D3C" w:rsidRPr="007259D7">
        <w:rPr>
          <w:rFonts w:ascii="Times New Roman" w:hAnsi="Times New Roman"/>
          <w:b/>
        </w:rPr>
        <w:t>ΡΕΥΜΑΤΟΣ (αισθητηρίου και μετατροπέα)</w:t>
      </w:r>
    </w:p>
    <w:p w14:paraId="72889E16" w14:textId="1DC6FCA7" w:rsidR="001376D2" w:rsidRPr="007259D7" w:rsidRDefault="001376D2" w:rsidP="00295FBA">
      <w:pPr>
        <w:pStyle w:val="a7"/>
        <w:numPr>
          <w:ilvl w:val="0"/>
          <w:numId w:val="7"/>
        </w:numPr>
        <w:suppressAutoHyphens/>
        <w:spacing w:after="120" w:line="240" w:lineRule="auto"/>
        <w:ind w:left="714" w:hanging="357"/>
        <w:contextualSpacing w:val="0"/>
        <w:jc w:val="both"/>
        <w:rPr>
          <w:rFonts w:ascii="Times New Roman" w:hAnsi="Times New Roman"/>
          <w:b/>
        </w:rPr>
      </w:pPr>
      <w:r w:rsidRPr="007259D7">
        <w:rPr>
          <w:rFonts w:ascii="Times New Roman" w:hAnsi="Times New Roman"/>
          <w:b/>
        </w:rPr>
        <w:t>ΤΕΧΝΙΚΑ ΦΥΛΛΑΔΙΑ</w:t>
      </w:r>
    </w:p>
    <w:p w14:paraId="75D759B2" w14:textId="4E1A8CDC" w:rsidR="00353C9A" w:rsidRPr="007259D7" w:rsidRDefault="00353C9A" w:rsidP="00295FBA">
      <w:pPr>
        <w:pStyle w:val="a7"/>
        <w:numPr>
          <w:ilvl w:val="0"/>
          <w:numId w:val="7"/>
        </w:numPr>
        <w:suppressAutoHyphens/>
        <w:spacing w:after="120" w:line="240" w:lineRule="auto"/>
        <w:ind w:left="714" w:hanging="357"/>
        <w:contextualSpacing w:val="0"/>
        <w:jc w:val="both"/>
        <w:rPr>
          <w:rFonts w:ascii="Times New Roman" w:hAnsi="Times New Roman"/>
          <w:b/>
        </w:rPr>
      </w:pPr>
      <w:r w:rsidRPr="007259D7">
        <w:rPr>
          <w:rFonts w:ascii="Times New Roman" w:hAnsi="Times New Roman"/>
          <w:b/>
        </w:rPr>
        <w:t>ΤΕΧΝΙΚ</w:t>
      </w:r>
      <w:r w:rsidR="00233A96" w:rsidRPr="007259D7">
        <w:rPr>
          <w:rFonts w:ascii="Times New Roman" w:hAnsi="Times New Roman"/>
          <w:b/>
        </w:rPr>
        <w:t>Α ΣΤΟΙΧΕΙΑ ΓΙΑ ΤΑ ΚΑΛΩΔΙΑ ΣΥΝΔΕΣΗΣ ΑΙΣΘΗΤΗΡΙΟΥ – ΣΩΜΑΤΟΣ ΚΑΙ ΗΛΕΚΤΡΟΝΙΚΟΥ ΜΕΤΑΤΡΟΠΕΑ</w:t>
      </w:r>
    </w:p>
    <w:p w14:paraId="5BEC070C" w14:textId="024B7EB0" w:rsidR="00746D3C" w:rsidRPr="007259D7" w:rsidRDefault="009D0DC3" w:rsidP="00295FBA">
      <w:pPr>
        <w:pStyle w:val="a7"/>
        <w:numPr>
          <w:ilvl w:val="0"/>
          <w:numId w:val="7"/>
        </w:numPr>
        <w:suppressAutoHyphens/>
        <w:spacing w:after="120" w:line="240" w:lineRule="auto"/>
        <w:ind w:left="714" w:hanging="357"/>
        <w:contextualSpacing w:val="0"/>
        <w:jc w:val="both"/>
        <w:rPr>
          <w:rFonts w:ascii="Times New Roman" w:hAnsi="Times New Roman"/>
          <w:b/>
        </w:rPr>
      </w:pPr>
      <w:r w:rsidRPr="007259D7">
        <w:rPr>
          <w:rFonts w:ascii="Times New Roman" w:hAnsi="Times New Roman"/>
          <w:b/>
        </w:rPr>
        <w:t xml:space="preserve">ΠΛΗΡΗ ΣΧΕΔΙΑ ΗΛΕΚΤΡΟΛΟΓΙΚΩΝ ΣΥΝΔΕΣΕΩΝ ΚΑΙ </w:t>
      </w:r>
      <w:r w:rsidR="00746D3C" w:rsidRPr="007259D7">
        <w:rPr>
          <w:rFonts w:ascii="Times New Roman" w:hAnsi="Times New Roman"/>
          <w:b/>
        </w:rPr>
        <w:t>ΚΑΤΑΣΚΕΥΑΣΤΙΚΑ ΣΧΕΔΙΑ ΕΓΚΑΤΑΣΤΑΣΗΣ</w:t>
      </w:r>
    </w:p>
    <w:p w14:paraId="1BFE10AA" w14:textId="6F0F4ABC" w:rsidR="00323BDB" w:rsidRPr="007259D7" w:rsidRDefault="00F04F82" w:rsidP="00F55245">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ΤΙΜΕΣ</w:t>
      </w:r>
      <w:r w:rsidR="00323BDB" w:rsidRPr="007259D7">
        <w:rPr>
          <w:rFonts w:ascii="Times New Roman" w:hAnsi="Times New Roman"/>
          <w:b/>
        </w:rPr>
        <w:t xml:space="preserve"> </w:t>
      </w:r>
      <w:r w:rsidR="00974F31" w:rsidRPr="007259D7">
        <w:rPr>
          <w:rFonts w:ascii="Times New Roman" w:hAnsi="Times New Roman"/>
          <w:b/>
        </w:rPr>
        <w:t xml:space="preserve">Ή ΔΙΑΓΡΑΜΜΑ </w:t>
      </w:r>
      <w:r w:rsidR="00323BDB" w:rsidRPr="007259D7">
        <w:rPr>
          <w:rFonts w:ascii="Times New Roman" w:hAnsi="Times New Roman"/>
          <w:b/>
        </w:rPr>
        <w:t xml:space="preserve">ΠΤΩΣΗΣ ΠΙΕΣΗΣ </w:t>
      </w:r>
      <w:r w:rsidR="004B485E" w:rsidRPr="007259D7">
        <w:rPr>
          <w:rFonts w:ascii="Times New Roman" w:hAnsi="Times New Roman"/>
          <w:b/>
        </w:rPr>
        <w:t>ΤΩΝ ΠΑΡΟΧΟΜΕΤΡΩΝ</w:t>
      </w:r>
      <w:r w:rsidR="00323BDB" w:rsidRPr="007259D7">
        <w:rPr>
          <w:rFonts w:ascii="Times New Roman" w:hAnsi="Times New Roman"/>
          <w:b/>
        </w:rPr>
        <w:t xml:space="preserve"> ΣΕ ΣΥΝΑΡΤΗΣΗ </w:t>
      </w:r>
      <w:r w:rsidR="004B485E" w:rsidRPr="007259D7">
        <w:rPr>
          <w:rFonts w:ascii="Times New Roman" w:hAnsi="Times New Roman"/>
          <w:b/>
        </w:rPr>
        <w:t>ΜΕ ΤΗΝ ΠΑΡΟΧΗ</w:t>
      </w:r>
    </w:p>
    <w:p w14:paraId="7F8C369C" w14:textId="4516C6F0" w:rsidR="004B485E" w:rsidRPr="007259D7" w:rsidRDefault="004B485E" w:rsidP="00F55245">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ΔΙΑΓΡΑΜΜΑ ΚΑΜΠΥΛΗΣ ΣΦΑΛΜΑΤΟΣ ΣΥΝΑΡΤΗΣΕΙ </w:t>
      </w:r>
      <w:r w:rsidR="0065624E" w:rsidRPr="007259D7">
        <w:rPr>
          <w:rFonts w:ascii="Times New Roman" w:hAnsi="Times New Roman"/>
          <w:b/>
        </w:rPr>
        <w:t>ΤΗΣ ΠΑΡΟΧΗΣ</w:t>
      </w:r>
      <w:r w:rsidRPr="007259D7">
        <w:rPr>
          <w:rFonts w:ascii="Times New Roman" w:hAnsi="Times New Roman"/>
          <w:b/>
        </w:rPr>
        <w:t xml:space="preserve"> </w:t>
      </w:r>
      <w:r w:rsidR="0065624E" w:rsidRPr="007259D7">
        <w:rPr>
          <w:rFonts w:ascii="Times New Roman" w:hAnsi="Times New Roman"/>
          <w:b/>
        </w:rPr>
        <w:t>ΤΩΝ ΠΑΡΟΧΟΜΕΤΡΩΝ</w:t>
      </w:r>
    </w:p>
    <w:p w14:paraId="711DB25A" w14:textId="1844E548" w:rsidR="0065624E" w:rsidRPr="007259D7" w:rsidRDefault="00405040" w:rsidP="0065624E">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ΠΙΣΤΟΠΟΙΗΤΙΚΟ </w:t>
      </w:r>
      <w:r w:rsidR="004B485E" w:rsidRPr="007259D7">
        <w:rPr>
          <w:rFonts w:ascii="Times New Roman" w:hAnsi="Times New Roman"/>
          <w:b/>
        </w:rPr>
        <w:t xml:space="preserve">ΣΥΜΜΟΡΦΩΣΗΣ ΤΥΠΟΥ </w:t>
      </w:r>
      <w:r w:rsidR="004B485E" w:rsidRPr="007259D7">
        <w:rPr>
          <w:rFonts w:ascii="Times New Roman" w:hAnsi="Times New Roman"/>
          <w:b/>
          <w:lang w:val="en-US"/>
        </w:rPr>
        <w:t>CE</w:t>
      </w:r>
      <w:r w:rsidR="004B485E" w:rsidRPr="007259D7">
        <w:rPr>
          <w:rFonts w:ascii="Times New Roman" w:hAnsi="Times New Roman"/>
          <w:b/>
        </w:rPr>
        <w:t xml:space="preserve"> ΤΩΝ </w:t>
      </w:r>
      <w:r w:rsidR="00695D51" w:rsidRPr="007259D7">
        <w:rPr>
          <w:rFonts w:ascii="Times New Roman" w:hAnsi="Times New Roman"/>
          <w:b/>
          <w:color w:val="004ECC"/>
        </w:rPr>
        <w:t xml:space="preserve"> </w:t>
      </w:r>
      <w:r w:rsidR="0065624E" w:rsidRPr="007259D7">
        <w:rPr>
          <w:rFonts w:ascii="Times New Roman" w:hAnsi="Times New Roman"/>
          <w:b/>
        </w:rPr>
        <w:t>ΠΑΡΟΧΟΜΕΤΡΩΝ</w:t>
      </w:r>
    </w:p>
    <w:p w14:paraId="791E5E40" w14:textId="0BA12874" w:rsidR="0065624E" w:rsidRPr="007259D7" w:rsidRDefault="00405040" w:rsidP="0065624E">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 </w:t>
      </w:r>
      <w:bookmarkStart w:id="0" w:name="_Hlk71712541"/>
      <w:r w:rsidR="00F04F82" w:rsidRPr="007259D7">
        <w:rPr>
          <w:rFonts w:ascii="Times New Roman" w:hAnsi="Times New Roman"/>
          <w:b/>
        </w:rPr>
        <w:t xml:space="preserve">ΥΠΕΥΘΥΝΗ ΔΗΛΩΣΗ ΟΤΙ ΘΑ  ΠΡΟΣΚΟΜΙΣΘΕΙ </w:t>
      </w:r>
      <w:r w:rsidR="0065624E" w:rsidRPr="007259D7">
        <w:rPr>
          <w:rFonts w:ascii="Times New Roman" w:hAnsi="Times New Roman"/>
          <w:b/>
        </w:rPr>
        <w:t xml:space="preserve">ΠΙΣΤΟΠΟΙΗΤΙΚΟ ΒΑΘΜΟΝΟΜΗΣΗΣ </w:t>
      </w:r>
      <w:r w:rsidR="00F04F82" w:rsidRPr="007259D7">
        <w:rPr>
          <w:rFonts w:ascii="Times New Roman" w:hAnsi="Times New Roman"/>
          <w:b/>
        </w:rPr>
        <w:t>ΓΙΑ ΚΑΘΕ ΠΑΡΑΔΙΔΟΜΕΝΟ ΠΑΡΟΧΟΜΕΤΡΟ</w:t>
      </w:r>
    </w:p>
    <w:bookmarkEnd w:id="0"/>
    <w:p w14:paraId="43008DEE" w14:textId="0EF03A9F" w:rsidR="00F55245" w:rsidRPr="007259D7" w:rsidRDefault="0065624E" w:rsidP="00F55245">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ΠΙΣΤΟΠΟΙΗΤΙΚΟ ΚΑΤΑ </w:t>
      </w:r>
      <w:r w:rsidRPr="007259D7">
        <w:rPr>
          <w:rFonts w:ascii="Times New Roman" w:hAnsi="Times New Roman"/>
          <w:b/>
          <w:lang w:val="en-US"/>
        </w:rPr>
        <w:t>ISO</w:t>
      </w:r>
      <w:r w:rsidR="00FD3074" w:rsidRPr="007259D7">
        <w:rPr>
          <w:rFonts w:ascii="Times New Roman" w:hAnsi="Times New Roman"/>
          <w:b/>
        </w:rPr>
        <w:t xml:space="preserve"> </w:t>
      </w:r>
      <w:r w:rsidRPr="007259D7">
        <w:rPr>
          <w:rFonts w:ascii="Times New Roman" w:hAnsi="Times New Roman"/>
          <w:b/>
        </w:rPr>
        <w:t>17025 ΤΟΥ ΕΡΓΑΣΤΗΡΙΟΥ ΔΙΑΚΡΙΒΩΣΗΣ ΤΩΝ ΟΡΓΑΝΩΝ</w:t>
      </w:r>
    </w:p>
    <w:p w14:paraId="0751C0AE" w14:textId="180EFEFC" w:rsidR="00BD2829" w:rsidRPr="007259D7" w:rsidRDefault="00BD2829" w:rsidP="00BD2829">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ΠΙΣΤΟΠΟΙΗΤΙΚΑ </w:t>
      </w:r>
      <w:r w:rsidR="00BF6BBE" w:rsidRPr="007259D7">
        <w:rPr>
          <w:rFonts w:ascii="Times New Roman" w:hAnsi="Times New Roman"/>
          <w:b/>
        </w:rPr>
        <w:t>ΚΑΤΑΛΛΗΛΟΤΗΤΑΣ ΓΙΑ ΠΟΣΙΜΟ ΝΕΡΟ</w:t>
      </w:r>
    </w:p>
    <w:p w14:paraId="665975D3" w14:textId="1E3ECE2B" w:rsidR="003457B3" w:rsidRPr="007259D7" w:rsidRDefault="003457B3" w:rsidP="003457B3">
      <w:pPr>
        <w:pStyle w:val="a7"/>
        <w:numPr>
          <w:ilvl w:val="0"/>
          <w:numId w:val="7"/>
        </w:numPr>
        <w:spacing w:line="240" w:lineRule="auto"/>
        <w:jc w:val="both"/>
        <w:rPr>
          <w:rFonts w:ascii="Times New Roman" w:hAnsi="Times New Roman"/>
        </w:rPr>
      </w:pPr>
      <w:r w:rsidRPr="007259D7">
        <w:rPr>
          <w:rFonts w:ascii="Times New Roman" w:hAnsi="Times New Roman"/>
          <w:b/>
        </w:rPr>
        <w:t>ΠΙΣΤΟΠΟΙΗΤΙΚΟ ΚΑΤΑΣΚΕΥΑΣΤΗ ΓΙΑ ΒΕΒΑΙΩΣΗ ΧΡΗΣΗΣ ΤΩΝ ΥΛΙΚΩΝ ΤΩΝ ΟΠΟΙΩΝ ΕΠΙΣΥΝΑΠΤΟΝΤΑΙ ΠΙΣΤΟΠΟΙΗΤΙΚΑ ΚΑΤΑΛΛΗΛΟΤΗΤΑΣ ΓΙΑ ΧΡΗΣΗ ΣΕ ΠΟΣΙΜΟ ΝΕΡΟ</w:t>
      </w:r>
      <w:r w:rsidR="00BF6BBE" w:rsidRPr="007259D7">
        <w:rPr>
          <w:rFonts w:ascii="Times New Roman" w:hAnsi="Times New Roman"/>
          <w:b/>
        </w:rPr>
        <w:t xml:space="preserve"> </w:t>
      </w:r>
      <w:r w:rsidR="00BF6BBE" w:rsidRPr="007259D7">
        <w:rPr>
          <w:rFonts w:ascii="Times New Roman" w:hAnsi="Times New Roman"/>
        </w:rPr>
        <w:t xml:space="preserve">(στην περίπτωση που δεν προσκομίζεται πιστοποιητικό </w:t>
      </w:r>
      <w:proofErr w:type="spellStart"/>
      <w:r w:rsidR="00BF6BBE" w:rsidRPr="007259D7">
        <w:rPr>
          <w:rFonts w:ascii="Times New Roman" w:hAnsi="Times New Roman"/>
        </w:rPr>
        <w:t>καταλληλότητας</w:t>
      </w:r>
      <w:proofErr w:type="spellEnd"/>
      <w:r w:rsidR="00BF6BBE" w:rsidRPr="007259D7">
        <w:rPr>
          <w:rFonts w:ascii="Times New Roman" w:hAnsi="Times New Roman"/>
        </w:rPr>
        <w:t xml:space="preserve"> για το τελικό προϊόν)</w:t>
      </w:r>
    </w:p>
    <w:p w14:paraId="2423DF6B" w14:textId="77777777" w:rsidR="003B0D07" w:rsidRPr="007259D7" w:rsidRDefault="003B0D07" w:rsidP="00A13AF8">
      <w:pPr>
        <w:pStyle w:val="a7"/>
        <w:spacing w:line="240" w:lineRule="auto"/>
        <w:ind w:left="714"/>
        <w:jc w:val="both"/>
        <w:rPr>
          <w:rFonts w:ascii="Times New Roman" w:hAnsi="Times New Roman"/>
          <w:b/>
        </w:rPr>
      </w:pPr>
    </w:p>
    <w:p w14:paraId="0F3ECA5D" w14:textId="77777777" w:rsidR="006A6799" w:rsidRPr="007259D7" w:rsidRDefault="006A6799" w:rsidP="008779D8">
      <w:pPr>
        <w:tabs>
          <w:tab w:val="clear" w:pos="288"/>
          <w:tab w:val="clear" w:pos="720"/>
          <w:tab w:val="clear" w:pos="4032"/>
        </w:tabs>
        <w:spacing w:line="360" w:lineRule="auto"/>
        <w:rPr>
          <w:rFonts w:ascii="Times New Roman" w:hAnsi="Times New Roman"/>
        </w:rPr>
      </w:pPr>
      <w:r w:rsidRPr="007259D7">
        <w:rPr>
          <w:rFonts w:ascii="Times New Roman" w:hAnsi="Times New Roman"/>
        </w:rPr>
        <w:t>Αριθμός επισυναπτόμενων σελίδω</w:t>
      </w:r>
      <w:r w:rsidR="00083216" w:rsidRPr="007259D7">
        <w:rPr>
          <w:rFonts w:ascii="Times New Roman" w:hAnsi="Times New Roman"/>
        </w:rPr>
        <w:t>ν: ………………………………………………………………………</w:t>
      </w:r>
      <w:r w:rsidRPr="007259D7">
        <w:rPr>
          <w:rFonts w:ascii="Times New Roman" w:hAnsi="Times New Roman"/>
        </w:rPr>
        <w:t xml:space="preserve"> (ολογράφως)</w:t>
      </w:r>
    </w:p>
    <w:p w14:paraId="76E617FD" w14:textId="77777777" w:rsidR="006A6799" w:rsidRPr="007259D7" w:rsidRDefault="006A6799" w:rsidP="008779D8">
      <w:pPr>
        <w:tabs>
          <w:tab w:val="clear" w:pos="288"/>
          <w:tab w:val="clear" w:pos="720"/>
          <w:tab w:val="clear" w:pos="4032"/>
        </w:tabs>
        <w:spacing w:line="360" w:lineRule="auto"/>
        <w:rPr>
          <w:rFonts w:ascii="Times New Roman" w:hAnsi="Times New Roman"/>
        </w:rPr>
      </w:pPr>
    </w:p>
    <w:p w14:paraId="74334CAD" w14:textId="77777777" w:rsidR="00546D87" w:rsidRPr="007259D7" w:rsidRDefault="006A6799" w:rsidP="00781A75">
      <w:pPr>
        <w:tabs>
          <w:tab w:val="clear" w:pos="288"/>
          <w:tab w:val="clear" w:pos="720"/>
          <w:tab w:val="clear" w:pos="4032"/>
        </w:tabs>
        <w:spacing w:line="360" w:lineRule="auto"/>
        <w:jc w:val="center"/>
        <w:rPr>
          <w:rFonts w:ascii="Times New Roman" w:hAnsi="Times New Roman"/>
        </w:rPr>
      </w:pPr>
      <w:r w:rsidRPr="007259D7">
        <w:rPr>
          <w:rFonts w:ascii="Times New Roman" w:hAnsi="Times New Roman"/>
        </w:rPr>
        <w:t>Υπογραφή &amp; Σφραγίδα</w:t>
      </w:r>
      <w:r w:rsidR="00781A75" w:rsidRPr="007259D7">
        <w:rPr>
          <w:rFonts w:ascii="Times New Roman" w:hAnsi="Times New Roman"/>
        </w:rPr>
        <w:t xml:space="preserve"> </w:t>
      </w:r>
    </w:p>
    <w:p w14:paraId="6F118E24" w14:textId="4A4DF0B5" w:rsidR="00546D87" w:rsidRPr="007259D7" w:rsidRDefault="00546D87">
      <w:pPr>
        <w:tabs>
          <w:tab w:val="clear" w:pos="288"/>
          <w:tab w:val="clear" w:pos="720"/>
          <w:tab w:val="clear" w:pos="4032"/>
        </w:tabs>
        <w:jc w:val="left"/>
        <w:rPr>
          <w:rFonts w:ascii="Times New Roman" w:hAnsi="Times New Roman"/>
        </w:rPr>
      </w:pPr>
    </w:p>
    <w:p w14:paraId="62248E4F" w14:textId="77777777" w:rsidR="00B31392" w:rsidRPr="007259D7" w:rsidRDefault="00B31392" w:rsidP="00781A75">
      <w:pPr>
        <w:jc w:val="center"/>
        <w:rPr>
          <w:rFonts w:ascii="Times New Roman" w:hAnsi="Times New Roman"/>
          <w:b/>
          <w:sz w:val="24"/>
          <w:szCs w:val="24"/>
        </w:rPr>
      </w:pPr>
    </w:p>
    <w:p w14:paraId="1DA2CCB3" w14:textId="77777777" w:rsidR="00B31392" w:rsidRPr="007259D7" w:rsidRDefault="00B31392" w:rsidP="00781A75">
      <w:pPr>
        <w:jc w:val="center"/>
        <w:rPr>
          <w:rFonts w:ascii="Times New Roman" w:hAnsi="Times New Roman"/>
          <w:b/>
          <w:sz w:val="24"/>
          <w:szCs w:val="24"/>
        </w:rPr>
      </w:pPr>
    </w:p>
    <w:p w14:paraId="029CA035" w14:textId="77777777" w:rsidR="00B31392" w:rsidRPr="007259D7" w:rsidRDefault="00B31392" w:rsidP="00781A75">
      <w:pPr>
        <w:jc w:val="center"/>
        <w:rPr>
          <w:rFonts w:ascii="Times New Roman" w:hAnsi="Times New Roman"/>
          <w:b/>
          <w:sz w:val="24"/>
          <w:szCs w:val="24"/>
        </w:rPr>
      </w:pPr>
    </w:p>
    <w:p w14:paraId="11DD82D1" w14:textId="77777777" w:rsidR="00B31392" w:rsidRPr="007259D7" w:rsidRDefault="00B31392" w:rsidP="00781A75">
      <w:pPr>
        <w:jc w:val="center"/>
        <w:rPr>
          <w:rFonts w:ascii="Times New Roman" w:hAnsi="Times New Roman"/>
          <w:b/>
          <w:sz w:val="24"/>
          <w:szCs w:val="24"/>
        </w:rPr>
      </w:pPr>
    </w:p>
    <w:p w14:paraId="125DF157" w14:textId="77777777" w:rsidR="00B31392" w:rsidRPr="007259D7" w:rsidRDefault="00B31392" w:rsidP="00781A75">
      <w:pPr>
        <w:jc w:val="center"/>
        <w:rPr>
          <w:rFonts w:ascii="Times New Roman" w:hAnsi="Times New Roman"/>
          <w:b/>
          <w:sz w:val="24"/>
          <w:szCs w:val="24"/>
        </w:rPr>
      </w:pPr>
    </w:p>
    <w:p w14:paraId="5D883DE2" w14:textId="77777777" w:rsidR="00B31392" w:rsidRPr="007259D7" w:rsidRDefault="00B31392" w:rsidP="00781A75">
      <w:pPr>
        <w:jc w:val="center"/>
        <w:rPr>
          <w:rFonts w:ascii="Times New Roman" w:hAnsi="Times New Roman"/>
          <w:b/>
          <w:sz w:val="24"/>
          <w:szCs w:val="24"/>
        </w:rPr>
      </w:pPr>
    </w:p>
    <w:p w14:paraId="0F8700AE" w14:textId="390059F7" w:rsidR="00781A75" w:rsidRPr="007259D7" w:rsidRDefault="00781A75" w:rsidP="00781A75">
      <w:pPr>
        <w:jc w:val="center"/>
        <w:rPr>
          <w:rFonts w:ascii="Times New Roman" w:hAnsi="Times New Roman"/>
          <w:b/>
          <w:sz w:val="24"/>
          <w:szCs w:val="24"/>
        </w:rPr>
      </w:pPr>
      <w:r w:rsidRPr="007259D7">
        <w:rPr>
          <w:rFonts w:ascii="Times New Roman" w:hAnsi="Times New Roman"/>
          <w:b/>
          <w:sz w:val="24"/>
          <w:szCs w:val="24"/>
        </w:rPr>
        <w:t>ΔΗΜΟΤΙΚΗ ΕΠΙΧΕΙΡΗΣΗ ΥΔΡΕΥΣΗΣ ΑΠΟΧΕΤΕΥΣΗΣ ΠΑΤΡΑΣ (Δ.Ε.Υ.Α.Π.)</w:t>
      </w:r>
    </w:p>
    <w:p w14:paraId="4931C197" w14:textId="5989A281" w:rsidR="00781A75" w:rsidRPr="007259D7" w:rsidRDefault="00D415AB" w:rsidP="00781A75">
      <w:pPr>
        <w:jc w:val="center"/>
        <w:rPr>
          <w:rFonts w:ascii="Times New Roman" w:hAnsi="Times New Roman"/>
          <w:b/>
          <w:sz w:val="24"/>
          <w:szCs w:val="24"/>
        </w:rPr>
      </w:pPr>
      <w:r>
        <w:rPr>
          <w:rFonts w:ascii="Times New Roman" w:hAnsi="Times New Roman"/>
          <w:b/>
          <w:sz w:val="24"/>
          <w:szCs w:val="24"/>
        </w:rPr>
        <w:t xml:space="preserve">ΔΙΕΥΘΥΝΣΗ </w:t>
      </w:r>
      <w:r w:rsidR="00781A75" w:rsidRPr="007259D7">
        <w:rPr>
          <w:rFonts w:ascii="Times New Roman" w:hAnsi="Times New Roman"/>
          <w:b/>
          <w:sz w:val="24"/>
          <w:szCs w:val="24"/>
        </w:rPr>
        <w:t>ΥΔΡΕΥΣΗΣ</w:t>
      </w:r>
    </w:p>
    <w:p w14:paraId="14DCA868" w14:textId="77777777" w:rsidR="00781A75" w:rsidRPr="007259D7" w:rsidRDefault="00781A75" w:rsidP="00781A75">
      <w:pPr>
        <w:spacing w:line="360" w:lineRule="auto"/>
        <w:rPr>
          <w:rFonts w:ascii="Times New Roman" w:hAnsi="Times New Roman"/>
        </w:rPr>
      </w:pPr>
    </w:p>
    <w:p w14:paraId="7B105585" w14:textId="77777777" w:rsidR="00B31392" w:rsidRPr="007259D7" w:rsidRDefault="00B31392" w:rsidP="00B31392">
      <w:pPr>
        <w:tabs>
          <w:tab w:val="clear" w:pos="288"/>
          <w:tab w:val="clear" w:pos="720"/>
          <w:tab w:val="clear" w:pos="4032"/>
        </w:tabs>
        <w:spacing w:line="360" w:lineRule="auto"/>
        <w:rPr>
          <w:rFonts w:ascii="Times New Roman" w:hAnsi="Times New Roman"/>
          <w:b/>
        </w:rPr>
      </w:pPr>
      <w:r w:rsidRPr="007259D7">
        <w:rPr>
          <w:rFonts w:ascii="Times New Roman" w:hAnsi="Times New Roman"/>
        </w:rPr>
        <w:t>ΔΙΑΓΩΝΙΣΜΟΣ</w:t>
      </w:r>
      <w:r w:rsidRPr="007259D7">
        <w:rPr>
          <w:rFonts w:ascii="Times New Roman" w:hAnsi="Times New Roman"/>
        </w:rPr>
        <w:tab/>
        <w:t xml:space="preserve">: </w:t>
      </w:r>
      <w:r w:rsidRPr="007259D7">
        <w:rPr>
          <w:rFonts w:ascii="Times New Roman" w:hAnsi="Times New Roman"/>
          <w:b/>
        </w:rPr>
        <w:t xml:space="preserve">Προμήθεια «Ρυθμιστών Πίεσης – </w:t>
      </w:r>
      <w:proofErr w:type="spellStart"/>
      <w:r w:rsidRPr="007259D7">
        <w:rPr>
          <w:rFonts w:ascii="Times New Roman" w:hAnsi="Times New Roman"/>
          <w:b/>
        </w:rPr>
        <w:t>Παροχομέτρων</w:t>
      </w:r>
      <w:proofErr w:type="spellEnd"/>
      <w:r w:rsidRPr="007259D7">
        <w:rPr>
          <w:rFonts w:ascii="Times New Roman" w:hAnsi="Times New Roman"/>
          <w:b/>
        </w:rPr>
        <w:t>»</w:t>
      </w:r>
    </w:p>
    <w:p w14:paraId="3CADBA64" w14:textId="77777777" w:rsidR="00B31392" w:rsidRPr="007259D7" w:rsidRDefault="00B31392" w:rsidP="00B31392">
      <w:pPr>
        <w:tabs>
          <w:tab w:val="clear" w:pos="288"/>
          <w:tab w:val="clear" w:pos="720"/>
          <w:tab w:val="clear" w:pos="4032"/>
        </w:tabs>
        <w:spacing w:line="360" w:lineRule="auto"/>
        <w:rPr>
          <w:rFonts w:ascii="Times New Roman" w:hAnsi="Times New Roman"/>
        </w:rPr>
      </w:pPr>
      <w:r w:rsidRPr="007259D7">
        <w:rPr>
          <w:rFonts w:ascii="Times New Roman" w:hAnsi="Times New Roman"/>
        </w:rPr>
        <w:t>ΠΡΟΜΗΘΕΙΑ</w:t>
      </w:r>
      <w:r w:rsidRPr="007259D7">
        <w:rPr>
          <w:rFonts w:ascii="Times New Roman" w:hAnsi="Times New Roman"/>
        </w:rPr>
        <w:tab/>
        <w:t>:</w:t>
      </w:r>
      <w:r w:rsidRPr="007259D7">
        <w:rPr>
          <w:rFonts w:ascii="Times New Roman" w:hAnsi="Times New Roman"/>
        </w:rPr>
        <w:tab/>
      </w:r>
      <w:r w:rsidRPr="007259D7">
        <w:rPr>
          <w:rFonts w:ascii="Times New Roman" w:hAnsi="Times New Roman"/>
          <w:b/>
          <w:color w:val="004ECC"/>
          <w:sz w:val="18"/>
          <w:szCs w:val="18"/>
        </w:rPr>
        <w:t>ΗΛΕΚΤΡΟΜΑΓΝΗΤΙΚΩΝ ΠΑΡΟΧΟΜΕΤΡΩΝ  ΡΕΥΜΑΤΟΣ</w:t>
      </w:r>
    </w:p>
    <w:p w14:paraId="6FD45788" w14:textId="77777777" w:rsidR="00B31392" w:rsidRPr="007259D7" w:rsidRDefault="00B31392" w:rsidP="00B31392">
      <w:pPr>
        <w:spacing w:line="360" w:lineRule="auto"/>
        <w:rPr>
          <w:rFonts w:ascii="Times New Roman" w:hAnsi="Times New Roman"/>
        </w:rPr>
      </w:pPr>
    </w:p>
    <w:p w14:paraId="402EE801" w14:textId="77777777" w:rsidR="00B31392" w:rsidRPr="007259D7" w:rsidRDefault="00B31392" w:rsidP="00B31392">
      <w:pPr>
        <w:tabs>
          <w:tab w:val="clear" w:pos="288"/>
          <w:tab w:val="clear" w:pos="720"/>
          <w:tab w:val="clear" w:pos="4032"/>
        </w:tabs>
        <w:spacing w:line="360" w:lineRule="auto"/>
        <w:rPr>
          <w:rFonts w:ascii="Times New Roman" w:hAnsi="Times New Roman"/>
        </w:rPr>
      </w:pPr>
      <w:r w:rsidRPr="007259D7">
        <w:rPr>
          <w:rFonts w:ascii="Times New Roman" w:hAnsi="Times New Roman"/>
        </w:rPr>
        <w:t>ΕΤΑΙΡΕΙΑ</w:t>
      </w:r>
      <w:r w:rsidRPr="007259D7">
        <w:rPr>
          <w:rFonts w:ascii="Times New Roman" w:hAnsi="Times New Roman"/>
        </w:rPr>
        <w:tab/>
        <w:t>: Δ.Ε.Υ.Α. ΠΑΤΡΑΣ</w:t>
      </w:r>
    </w:p>
    <w:p w14:paraId="628741E8" w14:textId="77777777" w:rsidR="00B31392" w:rsidRPr="007259D7" w:rsidRDefault="00B31392" w:rsidP="00B31392">
      <w:pPr>
        <w:tabs>
          <w:tab w:val="clear" w:pos="288"/>
          <w:tab w:val="clear" w:pos="720"/>
          <w:tab w:val="clear" w:pos="4032"/>
        </w:tabs>
        <w:spacing w:line="360" w:lineRule="auto"/>
        <w:rPr>
          <w:rFonts w:ascii="Times New Roman" w:hAnsi="Times New Roman"/>
        </w:rPr>
      </w:pPr>
      <w:r w:rsidRPr="007259D7">
        <w:rPr>
          <w:rFonts w:ascii="Times New Roman" w:hAnsi="Times New Roman"/>
        </w:rPr>
        <w:t>ΥΠΕΥΘΥΝΗ</w:t>
      </w:r>
      <w:r w:rsidRPr="007259D7">
        <w:rPr>
          <w:rFonts w:ascii="Times New Roman" w:hAnsi="Times New Roman"/>
        </w:rPr>
        <w:tab/>
        <w:t>: ΕΙΡΗΝΗ  ΚΑΡΑΘΑΝΑΣΗ</w:t>
      </w:r>
    </w:p>
    <w:p w14:paraId="0083349C" w14:textId="77777777" w:rsidR="00781A75" w:rsidRPr="007259D7" w:rsidRDefault="00781A75" w:rsidP="00781A75">
      <w:pPr>
        <w:tabs>
          <w:tab w:val="clear" w:pos="288"/>
          <w:tab w:val="clear" w:pos="720"/>
          <w:tab w:val="clear" w:pos="4032"/>
        </w:tabs>
        <w:spacing w:line="360" w:lineRule="auto"/>
        <w:rPr>
          <w:rFonts w:ascii="Times New Roman" w:hAnsi="Times New Roman"/>
        </w:rPr>
      </w:pPr>
    </w:p>
    <w:p w14:paraId="44860137" w14:textId="77777777" w:rsidR="00781A75" w:rsidRPr="007259D7" w:rsidRDefault="00781A75" w:rsidP="00781A75">
      <w:pPr>
        <w:tabs>
          <w:tab w:val="clear" w:pos="288"/>
          <w:tab w:val="clear" w:pos="720"/>
          <w:tab w:val="clear" w:pos="4032"/>
        </w:tabs>
        <w:spacing w:line="360" w:lineRule="auto"/>
        <w:rPr>
          <w:rFonts w:ascii="Times New Roman" w:hAnsi="Times New Roman"/>
        </w:rPr>
      </w:pPr>
    </w:p>
    <w:p w14:paraId="63E96BD4" w14:textId="77777777" w:rsidR="00781A75" w:rsidRPr="007259D7" w:rsidRDefault="00781A75" w:rsidP="00781A75">
      <w:pPr>
        <w:spacing w:line="360" w:lineRule="auto"/>
        <w:jc w:val="center"/>
        <w:rPr>
          <w:rFonts w:ascii="Times New Roman" w:hAnsi="Times New Roman"/>
          <w:b/>
          <w:sz w:val="26"/>
          <w:szCs w:val="26"/>
        </w:rPr>
      </w:pPr>
      <w:r w:rsidRPr="007259D7">
        <w:rPr>
          <w:rFonts w:ascii="Times New Roman" w:hAnsi="Times New Roman"/>
          <w:b/>
          <w:sz w:val="26"/>
          <w:szCs w:val="26"/>
        </w:rPr>
        <w:t xml:space="preserve">ΦΥΛΛΟ ΣΥΜΜΟΡΦΩΣΗΣ </w:t>
      </w:r>
      <w:proofErr w:type="spellStart"/>
      <w:r w:rsidRPr="007259D7">
        <w:rPr>
          <w:rFonts w:ascii="Times New Roman" w:hAnsi="Times New Roman"/>
          <w:b/>
          <w:sz w:val="26"/>
          <w:szCs w:val="26"/>
        </w:rPr>
        <w:t>Νο</w:t>
      </w:r>
      <w:proofErr w:type="spellEnd"/>
      <w:r w:rsidRPr="007259D7">
        <w:rPr>
          <w:rFonts w:ascii="Times New Roman" w:hAnsi="Times New Roman"/>
          <w:b/>
          <w:sz w:val="26"/>
          <w:szCs w:val="26"/>
        </w:rPr>
        <w:t xml:space="preserve"> </w:t>
      </w:r>
      <w:r w:rsidR="000A20AB" w:rsidRPr="007259D7">
        <w:rPr>
          <w:rFonts w:ascii="Times New Roman" w:hAnsi="Times New Roman"/>
          <w:b/>
          <w:sz w:val="26"/>
          <w:szCs w:val="26"/>
        </w:rPr>
        <w:t>2</w:t>
      </w:r>
    </w:p>
    <w:p w14:paraId="0CDA88F3" w14:textId="77777777" w:rsidR="00781A75" w:rsidRPr="007259D7" w:rsidRDefault="00781A75" w:rsidP="00781A75">
      <w:pPr>
        <w:spacing w:line="360" w:lineRule="auto"/>
        <w:jc w:val="center"/>
        <w:rPr>
          <w:rFonts w:ascii="Times New Roman" w:hAnsi="Times New Roman"/>
        </w:rPr>
      </w:pPr>
    </w:p>
    <w:p w14:paraId="36C47917" w14:textId="77777777" w:rsidR="00781A75" w:rsidRPr="007259D7" w:rsidRDefault="00781A75" w:rsidP="00781A75">
      <w:pPr>
        <w:tabs>
          <w:tab w:val="clear" w:pos="288"/>
          <w:tab w:val="clear" w:pos="720"/>
          <w:tab w:val="clear" w:pos="4032"/>
        </w:tabs>
        <w:spacing w:line="360" w:lineRule="auto"/>
        <w:rPr>
          <w:rFonts w:ascii="Times New Roman" w:hAnsi="Times New Roman"/>
        </w:rPr>
      </w:pPr>
      <w:r w:rsidRPr="007259D7">
        <w:rPr>
          <w:rFonts w:ascii="Times New Roman" w:hAnsi="Times New Roman"/>
        </w:rPr>
        <w:t>Στα πλαίσια του αναφερόμενου Διαγωνισμού, επισυνάπτω:</w:t>
      </w:r>
    </w:p>
    <w:p w14:paraId="2A6644A5" w14:textId="014155F8" w:rsidR="00781A75" w:rsidRPr="007259D7" w:rsidRDefault="00781A75" w:rsidP="00AB357C">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ΠΙΣΤΟΠΟΙΗΤΙΚΟ </w:t>
      </w:r>
      <w:r w:rsidR="00AB357C" w:rsidRPr="007259D7">
        <w:rPr>
          <w:rFonts w:ascii="Times New Roman" w:hAnsi="Times New Roman"/>
          <w:b/>
        </w:rPr>
        <w:t xml:space="preserve">ΠΟΙΟΤΗΤΑΣ </w:t>
      </w:r>
      <w:r w:rsidRPr="007259D7">
        <w:rPr>
          <w:rFonts w:ascii="Times New Roman" w:hAnsi="Times New Roman"/>
          <w:b/>
        </w:rPr>
        <w:t xml:space="preserve">ΚΑΤΑ </w:t>
      </w:r>
      <w:r w:rsidRPr="007259D7">
        <w:rPr>
          <w:rFonts w:ascii="Times New Roman" w:hAnsi="Times New Roman"/>
          <w:b/>
          <w:lang w:val="en-US"/>
        </w:rPr>
        <w:t>ISO</w:t>
      </w:r>
      <w:r w:rsidRPr="007259D7">
        <w:rPr>
          <w:rFonts w:ascii="Times New Roman" w:hAnsi="Times New Roman"/>
          <w:b/>
        </w:rPr>
        <w:t xml:space="preserve"> 9001</w:t>
      </w:r>
      <w:r w:rsidR="00083216" w:rsidRPr="007259D7">
        <w:rPr>
          <w:rFonts w:ascii="Times New Roman" w:hAnsi="Times New Roman"/>
          <w:b/>
        </w:rPr>
        <w:t xml:space="preserve"> </w:t>
      </w:r>
      <w:r w:rsidRPr="007259D7">
        <w:rPr>
          <w:rFonts w:ascii="Times New Roman" w:hAnsi="Times New Roman"/>
          <w:b/>
        </w:rPr>
        <w:t>ΤΟΥ ΕΡΓΟΣΤΑΣΙΟΥ ΚΑΤΑΣΚΕΥΗΣ</w:t>
      </w:r>
    </w:p>
    <w:p w14:paraId="306426E3" w14:textId="17447C08" w:rsidR="00781A75" w:rsidRPr="007259D7" w:rsidRDefault="00781A75" w:rsidP="00AB357C">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ΠΙΣΤΟΠΟΙΗΤΙΚΟ ΚΑΤΑ </w:t>
      </w:r>
      <w:r w:rsidRPr="007259D7">
        <w:rPr>
          <w:rFonts w:ascii="Times New Roman" w:hAnsi="Times New Roman"/>
          <w:b/>
          <w:lang w:val="en-US"/>
        </w:rPr>
        <w:t>ISO</w:t>
      </w:r>
      <w:r w:rsidR="00FD3074" w:rsidRPr="007259D7">
        <w:rPr>
          <w:rFonts w:ascii="Times New Roman" w:hAnsi="Times New Roman"/>
          <w:b/>
        </w:rPr>
        <w:t xml:space="preserve"> 9001</w:t>
      </w:r>
      <w:r w:rsidR="00083216" w:rsidRPr="007259D7">
        <w:rPr>
          <w:rFonts w:ascii="Times New Roman" w:hAnsi="Times New Roman"/>
          <w:b/>
        </w:rPr>
        <w:t xml:space="preserve"> </w:t>
      </w:r>
      <w:r w:rsidRPr="007259D7">
        <w:rPr>
          <w:rFonts w:ascii="Times New Roman" w:hAnsi="Times New Roman"/>
          <w:b/>
        </w:rPr>
        <w:t>ΤΟΥ ΣΥΜΜΕΤΕΧΟΝΤΑ/</w:t>
      </w:r>
      <w:r w:rsidR="00083216" w:rsidRPr="007259D7">
        <w:rPr>
          <w:rFonts w:ascii="Times New Roman" w:hAnsi="Times New Roman"/>
          <w:b/>
        </w:rPr>
        <w:t xml:space="preserve"> </w:t>
      </w:r>
      <w:r w:rsidRPr="007259D7">
        <w:rPr>
          <w:rFonts w:ascii="Times New Roman" w:hAnsi="Times New Roman"/>
          <w:b/>
        </w:rPr>
        <w:t>ΠΡΟΣΦΕΡΟΝΤΑ ΠΡΟΜΗΘΕΥΤΗ</w:t>
      </w:r>
      <w:r w:rsidR="007E0E3E" w:rsidRPr="007259D7">
        <w:rPr>
          <w:rFonts w:ascii="Times New Roman" w:hAnsi="Times New Roman"/>
          <w:b/>
        </w:rPr>
        <w:t xml:space="preserve"> ΓΙΑ ΤΗ ΣΥΓΚΕΚΡΙΜΕΝ</w:t>
      </w:r>
      <w:r w:rsidR="00AB357C" w:rsidRPr="007259D7">
        <w:rPr>
          <w:rFonts w:ascii="Times New Roman" w:hAnsi="Times New Roman"/>
          <w:b/>
        </w:rPr>
        <w:t>Η ΔΡΑΣΤΗΡΙΟΤΗΤΑ</w:t>
      </w:r>
    </w:p>
    <w:p w14:paraId="0D34AE1B" w14:textId="73BCA05E" w:rsidR="00807262" w:rsidRPr="007259D7" w:rsidRDefault="00807262" w:rsidP="00807262">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7259D7">
        <w:rPr>
          <w:rFonts w:ascii="Times New Roman" w:hAnsi="Times New Roman"/>
          <w:b/>
        </w:rPr>
        <w:t>ΥΠΕΥΘΥΝΗ ΔΗΛΩΣΗ ΜΕ ΤΑ ΠΛΗΡΗ ΣΤΟΙΧΕΙΑ ΤΟΥ ΚΑΤΑΣΚΕΥΑΣΤΙΚΟΥ ΟΙΚΟΥ</w:t>
      </w:r>
      <w:r w:rsidRPr="007259D7">
        <w:rPr>
          <w:rFonts w:ascii="Times New Roman" w:hAnsi="Times New Roman"/>
          <w:szCs w:val="24"/>
        </w:rPr>
        <w:t xml:space="preserve"> (Ταχυδρομική διεύθυνση,  Ηλεκτρονική διεύθυνση, τηλέφωνο, </w:t>
      </w:r>
      <w:r w:rsidRPr="007259D7">
        <w:rPr>
          <w:rFonts w:ascii="Times New Roman" w:hAnsi="Times New Roman"/>
          <w:szCs w:val="24"/>
          <w:lang w:val="en-US"/>
        </w:rPr>
        <w:t>fax</w:t>
      </w:r>
      <w:r w:rsidRPr="007259D7">
        <w:rPr>
          <w:rFonts w:ascii="Times New Roman" w:hAnsi="Times New Roman"/>
          <w:szCs w:val="24"/>
        </w:rPr>
        <w:t xml:space="preserve">, ονοματεπώνυμο αρμοδίου).  </w:t>
      </w:r>
    </w:p>
    <w:p w14:paraId="1B38B99B" w14:textId="6540F626" w:rsidR="00BF6BBE" w:rsidRPr="007259D7" w:rsidRDefault="00752F23" w:rsidP="00BD0D42">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7259D7">
        <w:rPr>
          <w:rFonts w:ascii="Times New Roman" w:hAnsi="Times New Roman"/>
          <w:b/>
        </w:rPr>
        <w:t>ΥΠΕΥΘΥΝΗ ΔΗΛΩΣΗ ΓΙΑ ΠΛΗΡΗ ΣΥΜΜΟΡΦΩΣΗ ΜΕ ΤΙΣ ΠΡΟΔΙΑΓΡΑΦΕΣ</w:t>
      </w:r>
    </w:p>
    <w:p w14:paraId="3907FAE8" w14:textId="77777777" w:rsidR="00807262" w:rsidRPr="007259D7" w:rsidRDefault="00807262" w:rsidP="00807262">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7259D7">
        <w:rPr>
          <w:rFonts w:ascii="Times New Roman" w:hAnsi="Times New Roman"/>
          <w:b/>
        </w:rPr>
        <w:t>ΥΠΕΥΘΥΝΗ ΔΗΛΩΣΗ ΟΤΙ ΘΑ ΠΡΟΣΚΟΜΙΣΘΕΙ ΠΙΣΤΟΠΟΙΗΤΙΚΟ ΚΑΤΑ ΕΝ10204-3.1 ΤΟΥ ΚΑΤΑΣΚΕΥΑΣΤΗ ΓΙΑ ΚΑΘΕ ΕΝΑ ΑΠΟ ΤΑ ΠΑΡΑΔΙΔΟΜΕΝΑ ΥΛΙΚΑ</w:t>
      </w:r>
    </w:p>
    <w:p w14:paraId="0231597F" w14:textId="49D761F2" w:rsidR="00422467" w:rsidRPr="007259D7" w:rsidRDefault="00422467" w:rsidP="00807262">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szCs w:val="24"/>
        </w:rPr>
      </w:pPr>
      <w:r w:rsidRPr="007259D7">
        <w:rPr>
          <w:rFonts w:ascii="Times New Roman" w:hAnsi="Times New Roman"/>
          <w:b/>
        </w:rPr>
        <w:t xml:space="preserve">ΕΠΙΣΤΟΛΗ ΕΞΟΥΣΙΟΔΟΤΗΣΗΣ ΤΟΥ ΠΡΟΜΗΘΕΥΤΗ ΑΠΟ ΤΟΝ ΚΑΤΑΣΚΕΥΑΣΤΗ </w:t>
      </w:r>
      <w:r w:rsidR="007E0E3E" w:rsidRPr="007259D7">
        <w:rPr>
          <w:rFonts w:ascii="Times New Roman" w:hAnsi="Times New Roman"/>
          <w:b/>
        </w:rPr>
        <w:t>ΓΙΑ ΤΗΝ ΣΥΜΜΕΤΟΧΗ ΤΟΥ ΣΤΟΝ ΔΙΑΓΩΝΙΣΜΟ</w:t>
      </w:r>
      <w:r w:rsidR="00BD0D42" w:rsidRPr="007259D7">
        <w:rPr>
          <w:rFonts w:ascii="Times New Roman" w:hAnsi="Times New Roman"/>
          <w:b/>
        </w:rPr>
        <w:t xml:space="preserve"> </w:t>
      </w:r>
    </w:p>
    <w:p w14:paraId="2218AF03" w14:textId="2E162157" w:rsidR="00E9452E" w:rsidRPr="007259D7" w:rsidRDefault="00405FB3" w:rsidP="00E9452E">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b/>
        </w:rPr>
      </w:pPr>
      <w:r w:rsidRPr="007259D7">
        <w:rPr>
          <w:rFonts w:ascii="Times New Roman" w:hAnsi="Times New Roman"/>
          <w:b/>
        </w:rPr>
        <w:t xml:space="preserve">ΕΓΓΥΗΣΗ 2 ΕΤΩΝ ΓΙΑ ΤΟΥΣ ΜΕΤΡΗΤΕΣ ΚΑΙ ΤΟ ΛΟΓΙΣΜΙΚΟ ΤΟΥΣ  </w:t>
      </w:r>
      <w:r w:rsidR="00E9452E" w:rsidRPr="007259D7">
        <w:rPr>
          <w:rFonts w:ascii="Times New Roman" w:hAnsi="Times New Roman"/>
          <w:b/>
        </w:rPr>
        <w:t>από τον χρόνο παραλαβής τους:</w:t>
      </w:r>
    </w:p>
    <w:p w14:paraId="27FEC6C1" w14:textId="17A115B0" w:rsidR="00E9452E" w:rsidRPr="007259D7" w:rsidRDefault="00E9452E" w:rsidP="00E9452E">
      <w:pPr>
        <w:pStyle w:val="a7"/>
        <w:numPr>
          <w:ilvl w:val="0"/>
          <w:numId w:val="17"/>
        </w:numPr>
        <w:tabs>
          <w:tab w:val="left" w:pos="0"/>
          <w:tab w:val="left" w:pos="1276"/>
        </w:tabs>
        <w:suppressAutoHyphens/>
        <w:overflowPunct w:val="0"/>
        <w:autoSpaceDE w:val="0"/>
        <w:autoSpaceDN w:val="0"/>
        <w:adjustRightInd w:val="0"/>
        <w:textAlignment w:val="baseline"/>
        <w:rPr>
          <w:rFonts w:ascii="Times New Roman" w:hAnsi="Times New Roman"/>
          <w:sz w:val="24"/>
          <w:szCs w:val="24"/>
        </w:rPr>
      </w:pPr>
      <w:r w:rsidRPr="007259D7">
        <w:rPr>
          <w:rFonts w:ascii="Times New Roman" w:hAnsi="Times New Roman"/>
          <w:sz w:val="24"/>
          <w:szCs w:val="24"/>
        </w:rPr>
        <w:t>Από το εργοστάσιο κατασκευής.</w:t>
      </w:r>
      <w:r w:rsidR="00405FB3" w:rsidRPr="007259D7">
        <w:rPr>
          <w:rFonts w:ascii="Times New Roman" w:hAnsi="Times New Roman"/>
          <w:sz w:val="24"/>
          <w:szCs w:val="24"/>
        </w:rPr>
        <w:t>*</w:t>
      </w:r>
    </w:p>
    <w:p w14:paraId="66D55B33" w14:textId="10043CF9" w:rsidR="00E9452E" w:rsidRPr="007259D7" w:rsidRDefault="00E9452E" w:rsidP="00E9452E">
      <w:pPr>
        <w:pStyle w:val="a7"/>
        <w:numPr>
          <w:ilvl w:val="0"/>
          <w:numId w:val="17"/>
        </w:numPr>
        <w:tabs>
          <w:tab w:val="left" w:pos="0"/>
          <w:tab w:val="left" w:pos="1276"/>
        </w:tabs>
        <w:suppressAutoHyphens/>
        <w:overflowPunct w:val="0"/>
        <w:autoSpaceDE w:val="0"/>
        <w:autoSpaceDN w:val="0"/>
        <w:adjustRightInd w:val="0"/>
        <w:textAlignment w:val="baseline"/>
        <w:rPr>
          <w:rFonts w:ascii="Times New Roman" w:hAnsi="Times New Roman"/>
          <w:sz w:val="24"/>
          <w:szCs w:val="24"/>
        </w:rPr>
      </w:pPr>
      <w:r w:rsidRPr="007259D7">
        <w:rPr>
          <w:rFonts w:ascii="Times New Roman" w:hAnsi="Times New Roman"/>
          <w:sz w:val="24"/>
          <w:szCs w:val="24"/>
        </w:rPr>
        <w:t>Από τον προμηθευτή.</w:t>
      </w:r>
    </w:p>
    <w:p w14:paraId="1C006EC8" w14:textId="77777777" w:rsidR="00E9452E" w:rsidRPr="007259D7" w:rsidRDefault="00E9452E" w:rsidP="00BD0D42">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b/>
        </w:rPr>
      </w:pPr>
      <w:r w:rsidRPr="007259D7">
        <w:rPr>
          <w:rFonts w:ascii="Times New Roman" w:hAnsi="Times New Roman"/>
          <w:b/>
        </w:rPr>
        <w:t>ΒΕΒΑΙΩΣΗ ΠΑΡΟΧΗΣ ΑΝΤΑΛΛΑΚΤΙΚΩΝ &amp; ΤΕΧΝΙΚΗΣ ΥΠΟΣΤΗΡΙΞΗΣ ΓΙΑ ΤΟΥΛΑΧΙΣΤΟΝ 5 ΕΤΗ</w:t>
      </w:r>
    </w:p>
    <w:p w14:paraId="6F31C426" w14:textId="77777777" w:rsidR="00E9452E" w:rsidRPr="007259D7" w:rsidRDefault="00E9452E" w:rsidP="00BD0D42">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b/>
        </w:rPr>
      </w:pPr>
      <w:r w:rsidRPr="007259D7">
        <w:rPr>
          <w:rFonts w:ascii="Times New Roman" w:hAnsi="Times New Roman"/>
          <w:b/>
        </w:rPr>
        <w:t>ΕΓΧΕΙΡΙΔΙΟ ΛΕΙΤΟΥΡΓΙΑΣ, ΣΥΝΔΕΣΗΣ, ΠΡΟΓΡΑΜΜΑΤΙΣΜΟΥ</w:t>
      </w:r>
    </w:p>
    <w:p w14:paraId="2E236FB9" w14:textId="7347D5B1" w:rsidR="00E9452E" w:rsidRPr="007259D7" w:rsidRDefault="00E9452E" w:rsidP="00BD0D42">
      <w:pPr>
        <w:pStyle w:val="a7"/>
        <w:numPr>
          <w:ilvl w:val="0"/>
          <w:numId w:val="7"/>
        </w:numPr>
        <w:overflowPunct w:val="0"/>
        <w:autoSpaceDE w:val="0"/>
        <w:autoSpaceDN w:val="0"/>
        <w:adjustRightInd w:val="0"/>
        <w:spacing w:after="0" w:line="240" w:lineRule="auto"/>
        <w:jc w:val="both"/>
        <w:textAlignment w:val="baseline"/>
        <w:rPr>
          <w:rFonts w:ascii="Times New Roman" w:hAnsi="Times New Roman"/>
          <w:b/>
        </w:rPr>
      </w:pPr>
      <w:r w:rsidRPr="007259D7">
        <w:rPr>
          <w:rFonts w:ascii="Times New Roman" w:hAnsi="Times New Roman"/>
          <w:b/>
        </w:rPr>
        <w:t>ΕΚΠΑΙΔΕΥΤΙΚΟ</w:t>
      </w:r>
      <w:r w:rsidR="009450DC" w:rsidRPr="007259D7">
        <w:rPr>
          <w:rFonts w:ascii="Times New Roman" w:hAnsi="Times New Roman"/>
          <w:b/>
        </w:rPr>
        <w:t xml:space="preserve"> </w:t>
      </w:r>
      <w:r w:rsidRPr="007259D7">
        <w:rPr>
          <w:rFonts w:ascii="Times New Roman" w:hAnsi="Times New Roman"/>
          <w:b/>
        </w:rPr>
        <w:t>ΠΡΟΓΡΑΜΜΑ ΓΙΑ</w:t>
      </w:r>
      <w:r w:rsidR="009450DC" w:rsidRPr="007259D7">
        <w:rPr>
          <w:rFonts w:ascii="Times New Roman" w:hAnsi="Times New Roman"/>
          <w:b/>
        </w:rPr>
        <w:t xml:space="preserve"> ΤΟ</w:t>
      </w:r>
      <w:r w:rsidRPr="007259D7">
        <w:rPr>
          <w:rFonts w:ascii="Times New Roman" w:hAnsi="Times New Roman"/>
          <w:b/>
        </w:rPr>
        <w:t xml:space="preserve"> </w:t>
      </w:r>
      <w:r w:rsidR="009450DC" w:rsidRPr="007259D7">
        <w:rPr>
          <w:rFonts w:ascii="Times New Roman" w:hAnsi="Times New Roman"/>
          <w:b/>
        </w:rPr>
        <w:t>ΠΡΟΣΩΠΙΚΟ ΤΗΣ ΔΕΥΑΠ</w:t>
      </w:r>
    </w:p>
    <w:p w14:paraId="04F3DDAA" w14:textId="77777777" w:rsidR="007259D7" w:rsidRDefault="007259D7" w:rsidP="00467ABF">
      <w:pPr>
        <w:rPr>
          <w:rFonts w:ascii="Times New Roman" w:hAnsi="Times New Roman"/>
          <w:szCs w:val="24"/>
        </w:rPr>
      </w:pPr>
      <w:bookmarkStart w:id="1" w:name="_Hlk71711987"/>
    </w:p>
    <w:p w14:paraId="2D02FFAF" w14:textId="5FA62C06" w:rsidR="00467ABF" w:rsidRPr="007259D7" w:rsidRDefault="00467ABF" w:rsidP="00467ABF">
      <w:pPr>
        <w:rPr>
          <w:rFonts w:ascii="Times New Roman" w:eastAsiaTheme="minorEastAsia" w:hAnsi="Times New Roman"/>
          <w:sz w:val="22"/>
          <w:szCs w:val="24"/>
        </w:rPr>
      </w:pPr>
      <w:r w:rsidRPr="007259D7">
        <w:rPr>
          <w:rFonts w:ascii="Times New Roman" w:hAnsi="Times New Roman"/>
          <w:szCs w:val="24"/>
        </w:rPr>
        <w:t>*</w:t>
      </w:r>
      <w:r w:rsidRPr="007259D7">
        <w:rPr>
          <w:rFonts w:ascii="Times New Roman" w:eastAsiaTheme="minorEastAsia" w:hAnsi="Times New Roman"/>
          <w:sz w:val="22"/>
          <w:szCs w:val="24"/>
        </w:rPr>
        <w:t xml:space="preserve"> Σ</w:t>
      </w:r>
      <w:ins w:id="2" w:author="Ειρήνη  Καραθανάση" w:date="2021-05-11T09:09:00Z">
        <w:r w:rsidRPr="007259D7">
          <w:rPr>
            <w:rFonts w:ascii="Times New Roman" w:eastAsiaTheme="minorEastAsia" w:hAnsi="Times New Roman"/>
            <w:sz w:val="22"/>
            <w:szCs w:val="24"/>
          </w:rPr>
          <w:t xml:space="preserve">την περίπτωση που </w:t>
        </w:r>
      </w:ins>
      <w:ins w:id="3" w:author="Ειρήνη  Καραθανάση" w:date="2021-05-11T09:10:00Z">
        <w:r w:rsidRPr="007259D7">
          <w:rPr>
            <w:rFonts w:ascii="Times New Roman" w:eastAsiaTheme="minorEastAsia" w:hAnsi="Times New Roman"/>
            <w:sz w:val="22"/>
            <w:szCs w:val="24"/>
          </w:rPr>
          <w:t xml:space="preserve">ο χρόνος εγγύησης του εργοστασίου κατασκευής είναι μικρότερος από τον απαιτούμενο, </w:t>
        </w:r>
      </w:ins>
      <w:ins w:id="4" w:author="Ειρήνη  Καραθανάση" w:date="2021-05-11T09:11:00Z">
        <w:r w:rsidRPr="007259D7">
          <w:rPr>
            <w:rFonts w:ascii="Times New Roman" w:eastAsiaTheme="minorEastAsia" w:hAnsi="Times New Roman"/>
            <w:sz w:val="22"/>
            <w:szCs w:val="24"/>
          </w:rPr>
          <w:t>αρκεί η εγγύηση του προμηθευτή για τον επί πλέον χρόνο.</w:t>
        </w:r>
      </w:ins>
    </w:p>
    <w:bookmarkEnd w:id="1"/>
    <w:p w14:paraId="2E80D02A" w14:textId="6717B330" w:rsidR="00BD0D42" w:rsidRPr="007259D7" w:rsidRDefault="00BD0D42" w:rsidP="00467ABF">
      <w:pPr>
        <w:overflowPunct w:val="0"/>
        <w:autoSpaceDE w:val="0"/>
        <w:autoSpaceDN w:val="0"/>
        <w:adjustRightInd w:val="0"/>
        <w:ind w:left="360"/>
        <w:textAlignment w:val="baseline"/>
        <w:rPr>
          <w:rFonts w:ascii="Times New Roman" w:hAnsi="Times New Roman"/>
          <w:sz w:val="24"/>
          <w:szCs w:val="24"/>
        </w:rPr>
      </w:pPr>
    </w:p>
    <w:p w14:paraId="7A431DF8" w14:textId="77777777" w:rsidR="00781A75" w:rsidRPr="007259D7" w:rsidRDefault="00781A75" w:rsidP="00781A75">
      <w:pPr>
        <w:tabs>
          <w:tab w:val="clear" w:pos="288"/>
          <w:tab w:val="clear" w:pos="720"/>
          <w:tab w:val="clear" w:pos="4032"/>
        </w:tabs>
        <w:spacing w:line="360" w:lineRule="auto"/>
        <w:rPr>
          <w:rFonts w:ascii="Times New Roman" w:hAnsi="Times New Roman"/>
        </w:rPr>
      </w:pPr>
    </w:p>
    <w:p w14:paraId="7BE1B7DD" w14:textId="77777777" w:rsidR="00781A75" w:rsidRPr="007259D7" w:rsidRDefault="00781A75" w:rsidP="00781A75">
      <w:pPr>
        <w:tabs>
          <w:tab w:val="clear" w:pos="288"/>
          <w:tab w:val="clear" w:pos="720"/>
          <w:tab w:val="clear" w:pos="4032"/>
        </w:tabs>
        <w:spacing w:line="360" w:lineRule="auto"/>
        <w:rPr>
          <w:rFonts w:ascii="Times New Roman" w:hAnsi="Times New Roman"/>
        </w:rPr>
      </w:pPr>
      <w:r w:rsidRPr="007259D7">
        <w:rPr>
          <w:rFonts w:ascii="Times New Roman" w:hAnsi="Times New Roman"/>
        </w:rPr>
        <w:t xml:space="preserve">Αριθμός επισυναπτόμενων σελίδων: </w:t>
      </w:r>
      <w:r w:rsidR="00083216" w:rsidRPr="007259D7">
        <w:rPr>
          <w:rFonts w:ascii="Times New Roman" w:hAnsi="Times New Roman"/>
        </w:rPr>
        <w:t>………………………………………………………………………</w:t>
      </w:r>
      <w:r w:rsidRPr="007259D7">
        <w:rPr>
          <w:rFonts w:ascii="Times New Roman" w:hAnsi="Times New Roman"/>
        </w:rPr>
        <w:t xml:space="preserve"> (ολογράφως)</w:t>
      </w:r>
    </w:p>
    <w:p w14:paraId="1D579465" w14:textId="77777777" w:rsidR="00781A75" w:rsidRPr="007259D7" w:rsidRDefault="00781A75" w:rsidP="00781A75">
      <w:pPr>
        <w:tabs>
          <w:tab w:val="clear" w:pos="288"/>
          <w:tab w:val="clear" w:pos="720"/>
          <w:tab w:val="clear" w:pos="4032"/>
        </w:tabs>
        <w:spacing w:line="360" w:lineRule="auto"/>
        <w:rPr>
          <w:rFonts w:ascii="Times New Roman" w:hAnsi="Times New Roman"/>
        </w:rPr>
      </w:pPr>
    </w:p>
    <w:p w14:paraId="43E4AAF3" w14:textId="77777777" w:rsidR="00781A75" w:rsidRPr="007259D7" w:rsidRDefault="00781A75" w:rsidP="00781A75">
      <w:pPr>
        <w:tabs>
          <w:tab w:val="clear" w:pos="288"/>
          <w:tab w:val="clear" w:pos="720"/>
          <w:tab w:val="clear" w:pos="4032"/>
          <w:tab w:val="center" w:pos="4535"/>
          <w:tab w:val="left" w:pos="6555"/>
        </w:tabs>
        <w:spacing w:line="360" w:lineRule="auto"/>
        <w:jc w:val="left"/>
        <w:rPr>
          <w:rFonts w:ascii="Times New Roman" w:hAnsi="Times New Roman"/>
        </w:rPr>
      </w:pPr>
      <w:r w:rsidRPr="007259D7">
        <w:rPr>
          <w:rFonts w:ascii="Times New Roman" w:hAnsi="Times New Roman"/>
        </w:rPr>
        <w:tab/>
        <w:t xml:space="preserve">Υπογραφή &amp; Σφραγίδα </w:t>
      </w:r>
      <w:r w:rsidRPr="007259D7">
        <w:rPr>
          <w:rFonts w:ascii="Times New Roman" w:hAnsi="Times New Roman"/>
        </w:rPr>
        <w:br w:type="page"/>
      </w:r>
    </w:p>
    <w:p w14:paraId="367F1853" w14:textId="77777777" w:rsidR="00BA4E2F" w:rsidRPr="007259D7" w:rsidRDefault="00BA4E2F" w:rsidP="00BA4E2F">
      <w:pPr>
        <w:jc w:val="center"/>
        <w:rPr>
          <w:rFonts w:ascii="Times New Roman" w:hAnsi="Times New Roman"/>
          <w:b/>
          <w:sz w:val="24"/>
          <w:szCs w:val="24"/>
        </w:rPr>
      </w:pPr>
      <w:r w:rsidRPr="007259D7">
        <w:rPr>
          <w:rFonts w:ascii="Times New Roman" w:hAnsi="Times New Roman"/>
          <w:b/>
          <w:sz w:val="24"/>
          <w:szCs w:val="24"/>
        </w:rPr>
        <w:lastRenderedPageBreak/>
        <w:t>ΔΗΜΟΤΙΚΗ ΕΠΙΧΕΙΡΗΣΗ ΥΔΡΕΥΣΗΣ ΑΠΟΧΕΤΕΥΣΗΣ ΠΑΤΡΑΣ (Δ.Ε.Υ.Α.Π.)</w:t>
      </w:r>
    </w:p>
    <w:p w14:paraId="44D4FF25" w14:textId="441DD1D3" w:rsidR="00BA4E2F" w:rsidRPr="007259D7" w:rsidRDefault="00D415AB" w:rsidP="00BA4E2F">
      <w:pPr>
        <w:jc w:val="center"/>
        <w:rPr>
          <w:rFonts w:ascii="Times New Roman" w:hAnsi="Times New Roman"/>
          <w:b/>
          <w:sz w:val="24"/>
          <w:szCs w:val="24"/>
        </w:rPr>
      </w:pPr>
      <w:r>
        <w:rPr>
          <w:rFonts w:ascii="Times New Roman" w:hAnsi="Times New Roman"/>
          <w:b/>
          <w:sz w:val="24"/>
          <w:szCs w:val="24"/>
        </w:rPr>
        <w:t>ΔΙΕΥΘΥΝΣΗ</w:t>
      </w:r>
      <w:r w:rsidR="00BA4E2F" w:rsidRPr="007259D7">
        <w:rPr>
          <w:rFonts w:ascii="Times New Roman" w:hAnsi="Times New Roman"/>
          <w:b/>
          <w:sz w:val="24"/>
          <w:szCs w:val="24"/>
        </w:rPr>
        <w:t xml:space="preserve"> ΥΔΡΕΥΣΗΣ</w:t>
      </w:r>
    </w:p>
    <w:p w14:paraId="3A4D03DC" w14:textId="77777777" w:rsidR="00BA4E2F" w:rsidRPr="007259D7" w:rsidRDefault="00BA4E2F" w:rsidP="00BA4E2F">
      <w:pPr>
        <w:spacing w:line="360" w:lineRule="auto"/>
        <w:rPr>
          <w:rFonts w:ascii="Times New Roman" w:hAnsi="Times New Roman"/>
        </w:rPr>
      </w:pPr>
    </w:p>
    <w:p w14:paraId="3799EB76" w14:textId="77777777" w:rsidR="00BA4E2F" w:rsidRPr="007259D7" w:rsidRDefault="00BA4E2F" w:rsidP="00BA4E2F">
      <w:pPr>
        <w:spacing w:line="360" w:lineRule="auto"/>
        <w:rPr>
          <w:rFonts w:ascii="Times New Roman" w:hAnsi="Times New Roman"/>
        </w:rPr>
      </w:pPr>
    </w:p>
    <w:p w14:paraId="26EACDDC" w14:textId="77777777" w:rsidR="00BA4E2F" w:rsidRPr="007259D7" w:rsidRDefault="00BA4E2F" w:rsidP="00BA4E2F">
      <w:pPr>
        <w:spacing w:line="360" w:lineRule="auto"/>
        <w:rPr>
          <w:rFonts w:ascii="Times New Roman" w:hAnsi="Times New Roman"/>
        </w:rPr>
      </w:pPr>
    </w:p>
    <w:p w14:paraId="18E8290C" w14:textId="77777777" w:rsidR="006E6D3C" w:rsidRPr="007259D7" w:rsidRDefault="00BA4E2F" w:rsidP="006E6D3C">
      <w:pPr>
        <w:tabs>
          <w:tab w:val="clear" w:pos="288"/>
          <w:tab w:val="clear" w:pos="720"/>
          <w:tab w:val="clear" w:pos="4032"/>
        </w:tabs>
        <w:spacing w:line="360" w:lineRule="auto"/>
        <w:rPr>
          <w:rFonts w:ascii="Times New Roman" w:hAnsi="Times New Roman"/>
          <w:b/>
        </w:rPr>
      </w:pPr>
      <w:r w:rsidRPr="007259D7">
        <w:rPr>
          <w:rFonts w:ascii="Times New Roman" w:hAnsi="Times New Roman"/>
        </w:rPr>
        <w:t>ΔΙΑΓΩΝΙΣΜΟΣ</w:t>
      </w:r>
      <w:r w:rsidRPr="007259D7">
        <w:rPr>
          <w:rFonts w:ascii="Times New Roman" w:hAnsi="Times New Roman"/>
        </w:rPr>
        <w:tab/>
        <w:t xml:space="preserve">: </w:t>
      </w:r>
      <w:r w:rsidRPr="007259D7">
        <w:rPr>
          <w:rFonts w:ascii="Times New Roman" w:hAnsi="Times New Roman"/>
          <w:b/>
        </w:rPr>
        <w:t xml:space="preserve">Προμήθεια </w:t>
      </w:r>
      <w:r w:rsidR="006E6D3C" w:rsidRPr="007259D7">
        <w:rPr>
          <w:rFonts w:ascii="Times New Roman" w:hAnsi="Times New Roman"/>
          <w:b/>
        </w:rPr>
        <w:t xml:space="preserve">«Ρυθμιστών Πίεσης – </w:t>
      </w:r>
      <w:proofErr w:type="spellStart"/>
      <w:r w:rsidR="006E6D3C" w:rsidRPr="007259D7">
        <w:rPr>
          <w:rFonts w:ascii="Times New Roman" w:hAnsi="Times New Roman"/>
          <w:b/>
        </w:rPr>
        <w:t>Παροχομέτρων</w:t>
      </w:r>
      <w:proofErr w:type="spellEnd"/>
      <w:r w:rsidR="006E6D3C" w:rsidRPr="007259D7">
        <w:rPr>
          <w:rFonts w:ascii="Times New Roman" w:hAnsi="Times New Roman"/>
          <w:b/>
        </w:rPr>
        <w:t>»</w:t>
      </w:r>
    </w:p>
    <w:p w14:paraId="1D7B66B6" w14:textId="05FEDAD3" w:rsidR="00BA4E2F" w:rsidRPr="007259D7" w:rsidRDefault="00112354" w:rsidP="006E6D3C">
      <w:pPr>
        <w:tabs>
          <w:tab w:val="clear" w:pos="288"/>
          <w:tab w:val="clear" w:pos="720"/>
          <w:tab w:val="clear" w:pos="4032"/>
        </w:tabs>
        <w:spacing w:line="360" w:lineRule="auto"/>
        <w:rPr>
          <w:rFonts w:ascii="Times New Roman" w:hAnsi="Times New Roman"/>
        </w:rPr>
      </w:pPr>
      <w:r w:rsidRPr="007259D7">
        <w:rPr>
          <w:rFonts w:ascii="Times New Roman" w:hAnsi="Times New Roman"/>
        </w:rPr>
        <w:t>ΠΡΟΜΗΘΕΙΑ</w:t>
      </w:r>
      <w:r w:rsidRPr="007259D7">
        <w:rPr>
          <w:rFonts w:ascii="Times New Roman" w:hAnsi="Times New Roman"/>
        </w:rPr>
        <w:tab/>
        <w:t>:</w:t>
      </w:r>
      <w:r w:rsidRPr="007259D7">
        <w:rPr>
          <w:rFonts w:ascii="Times New Roman" w:hAnsi="Times New Roman"/>
        </w:rPr>
        <w:tab/>
      </w:r>
      <w:r w:rsidR="009C2688" w:rsidRPr="007259D7">
        <w:rPr>
          <w:rFonts w:ascii="Times New Roman" w:hAnsi="Times New Roman"/>
          <w:b/>
          <w:color w:val="004ECC"/>
          <w:sz w:val="18"/>
          <w:szCs w:val="18"/>
        </w:rPr>
        <w:t xml:space="preserve">ΗΛΕΚΤΡΟΜΑΓΝΗΤΙΚΩΝ ΠΑΡΟΧΟΜΕΤΡΩΝ  </w:t>
      </w:r>
      <w:r w:rsidR="001D5A88" w:rsidRPr="007259D7">
        <w:rPr>
          <w:rFonts w:ascii="Times New Roman" w:hAnsi="Times New Roman"/>
          <w:b/>
          <w:color w:val="004ECC"/>
          <w:sz w:val="18"/>
          <w:szCs w:val="18"/>
        </w:rPr>
        <w:t>ΡΕΥΜΑΤΟΣ</w:t>
      </w:r>
    </w:p>
    <w:p w14:paraId="2220142F" w14:textId="77777777" w:rsidR="00BA4E2F" w:rsidRPr="007259D7" w:rsidRDefault="00BA4E2F" w:rsidP="00BA4E2F">
      <w:pPr>
        <w:spacing w:line="360" w:lineRule="auto"/>
        <w:rPr>
          <w:rFonts w:ascii="Times New Roman" w:hAnsi="Times New Roman"/>
        </w:rPr>
      </w:pPr>
    </w:p>
    <w:p w14:paraId="4389F709" w14:textId="77777777" w:rsidR="001D5A88" w:rsidRPr="007259D7" w:rsidRDefault="001D5A88" w:rsidP="001D5A88">
      <w:pPr>
        <w:tabs>
          <w:tab w:val="clear" w:pos="288"/>
          <w:tab w:val="clear" w:pos="720"/>
          <w:tab w:val="clear" w:pos="4032"/>
        </w:tabs>
        <w:spacing w:line="360" w:lineRule="auto"/>
        <w:rPr>
          <w:rFonts w:ascii="Times New Roman" w:hAnsi="Times New Roman"/>
        </w:rPr>
      </w:pPr>
      <w:r w:rsidRPr="007259D7">
        <w:rPr>
          <w:rFonts w:ascii="Times New Roman" w:hAnsi="Times New Roman"/>
        </w:rPr>
        <w:t>ΕΤΑΙΡΕΙΑ</w:t>
      </w:r>
      <w:r w:rsidRPr="007259D7">
        <w:rPr>
          <w:rFonts w:ascii="Times New Roman" w:hAnsi="Times New Roman"/>
        </w:rPr>
        <w:tab/>
        <w:t>: Δ.Ε.Υ.Α. ΠΑΤΡΑΣ</w:t>
      </w:r>
    </w:p>
    <w:p w14:paraId="1318C3A3" w14:textId="1ED6FB4C" w:rsidR="00BA4E2F" w:rsidRPr="007259D7" w:rsidRDefault="001D5A88" w:rsidP="001D5A88">
      <w:pPr>
        <w:tabs>
          <w:tab w:val="clear" w:pos="288"/>
          <w:tab w:val="clear" w:pos="720"/>
          <w:tab w:val="clear" w:pos="4032"/>
        </w:tabs>
        <w:spacing w:line="360" w:lineRule="auto"/>
        <w:rPr>
          <w:rFonts w:ascii="Times New Roman" w:hAnsi="Times New Roman"/>
        </w:rPr>
      </w:pPr>
      <w:r w:rsidRPr="007259D7">
        <w:rPr>
          <w:rFonts w:ascii="Times New Roman" w:hAnsi="Times New Roman"/>
        </w:rPr>
        <w:t>ΥΠΕΥΘΥΝΗ</w:t>
      </w:r>
      <w:r w:rsidRPr="007259D7">
        <w:rPr>
          <w:rFonts w:ascii="Times New Roman" w:hAnsi="Times New Roman"/>
        </w:rPr>
        <w:tab/>
        <w:t>: ΕΙΡΗΝΗ  ΚΑΡΑΘΑΝΑΣΗ</w:t>
      </w:r>
    </w:p>
    <w:p w14:paraId="3815FFC9" w14:textId="77777777" w:rsidR="00BA4E2F" w:rsidRPr="007259D7" w:rsidRDefault="00BA4E2F" w:rsidP="00BA4E2F">
      <w:pPr>
        <w:tabs>
          <w:tab w:val="clear" w:pos="288"/>
          <w:tab w:val="clear" w:pos="720"/>
          <w:tab w:val="clear" w:pos="4032"/>
        </w:tabs>
        <w:spacing w:line="360" w:lineRule="auto"/>
        <w:rPr>
          <w:rFonts w:ascii="Times New Roman" w:hAnsi="Times New Roman"/>
        </w:rPr>
      </w:pPr>
    </w:p>
    <w:p w14:paraId="3F028501" w14:textId="77777777" w:rsidR="00BA4E2F" w:rsidRPr="007259D7" w:rsidRDefault="00BA4E2F" w:rsidP="00BA4E2F">
      <w:pPr>
        <w:spacing w:line="360" w:lineRule="auto"/>
        <w:jc w:val="center"/>
        <w:rPr>
          <w:rFonts w:ascii="Times New Roman" w:hAnsi="Times New Roman"/>
          <w:b/>
          <w:sz w:val="26"/>
          <w:szCs w:val="26"/>
        </w:rPr>
      </w:pPr>
      <w:r w:rsidRPr="007259D7">
        <w:rPr>
          <w:rFonts w:ascii="Times New Roman" w:hAnsi="Times New Roman"/>
          <w:b/>
          <w:sz w:val="26"/>
          <w:szCs w:val="26"/>
        </w:rPr>
        <w:t xml:space="preserve">ΦΥΛΛΟ ΣΥΜΜΟΡΦΩΣΗΣ </w:t>
      </w:r>
      <w:proofErr w:type="spellStart"/>
      <w:r w:rsidRPr="007259D7">
        <w:rPr>
          <w:rFonts w:ascii="Times New Roman" w:hAnsi="Times New Roman"/>
          <w:b/>
          <w:sz w:val="26"/>
          <w:szCs w:val="26"/>
        </w:rPr>
        <w:t>Νο</w:t>
      </w:r>
      <w:proofErr w:type="spellEnd"/>
      <w:r w:rsidRPr="007259D7">
        <w:rPr>
          <w:rFonts w:ascii="Times New Roman" w:hAnsi="Times New Roman"/>
          <w:b/>
          <w:sz w:val="26"/>
          <w:szCs w:val="26"/>
        </w:rPr>
        <w:t xml:space="preserve"> </w:t>
      </w:r>
      <w:r w:rsidR="000A20AB" w:rsidRPr="007259D7">
        <w:rPr>
          <w:rFonts w:ascii="Times New Roman" w:hAnsi="Times New Roman"/>
          <w:b/>
          <w:sz w:val="26"/>
          <w:szCs w:val="26"/>
        </w:rPr>
        <w:t>3</w:t>
      </w:r>
    </w:p>
    <w:p w14:paraId="5EB56009" w14:textId="77777777" w:rsidR="00BA4E2F" w:rsidRPr="007259D7" w:rsidRDefault="00BA4E2F" w:rsidP="00BA4E2F">
      <w:pPr>
        <w:spacing w:line="360" w:lineRule="auto"/>
        <w:jc w:val="center"/>
        <w:rPr>
          <w:rFonts w:ascii="Times New Roman" w:hAnsi="Times New Roman"/>
        </w:rPr>
      </w:pPr>
    </w:p>
    <w:p w14:paraId="6F322FF4" w14:textId="77777777" w:rsidR="00BA4E2F" w:rsidRPr="007259D7" w:rsidRDefault="00BA4E2F" w:rsidP="00BA4E2F">
      <w:pPr>
        <w:tabs>
          <w:tab w:val="clear" w:pos="288"/>
          <w:tab w:val="clear" w:pos="720"/>
          <w:tab w:val="clear" w:pos="4032"/>
        </w:tabs>
        <w:spacing w:line="360" w:lineRule="auto"/>
        <w:rPr>
          <w:rFonts w:ascii="Times New Roman" w:hAnsi="Times New Roman"/>
        </w:rPr>
      </w:pPr>
      <w:r w:rsidRPr="007259D7">
        <w:rPr>
          <w:rFonts w:ascii="Times New Roman" w:hAnsi="Times New Roman"/>
        </w:rPr>
        <w:t>Στα πλαίσια του αναφερόμενου Διαγωνισμού, επισυνάπτω:</w:t>
      </w:r>
    </w:p>
    <w:p w14:paraId="7366990D" w14:textId="4F686EDE" w:rsidR="00BA4E2F" w:rsidRPr="007259D7" w:rsidRDefault="00BA4E2F" w:rsidP="00BA4E2F">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ΦΩΤΟΤΥΠΙΑ ΤΟΥ ΔΕΛΤΙΟΥ ΑΠΟΣΤΟΛΗΣ ΓΙΑ ΤΗΝ ΠΑΡΑΔΟΣΗ </w:t>
      </w:r>
      <w:r w:rsidR="00640EE0" w:rsidRPr="007259D7">
        <w:rPr>
          <w:rFonts w:ascii="Times New Roman" w:hAnsi="Times New Roman"/>
          <w:b/>
        </w:rPr>
        <w:t>ΕΝΟΣ (</w:t>
      </w:r>
      <w:r w:rsidRPr="007259D7">
        <w:rPr>
          <w:rFonts w:ascii="Times New Roman" w:hAnsi="Times New Roman"/>
          <w:b/>
        </w:rPr>
        <w:t>1</w:t>
      </w:r>
      <w:r w:rsidR="00640EE0" w:rsidRPr="007259D7">
        <w:rPr>
          <w:rFonts w:ascii="Times New Roman" w:hAnsi="Times New Roman"/>
          <w:b/>
        </w:rPr>
        <w:t>)</w:t>
      </w:r>
      <w:r w:rsidRPr="007259D7">
        <w:rPr>
          <w:rFonts w:ascii="Times New Roman" w:hAnsi="Times New Roman"/>
          <w:b/>
        </w:rPr>
        <w:t xml:space="preserve"> ΔΕΙΓΜΑΤΟΣ </w:t>
      </w:r>
      <w:r w:rsidR="00F55245" w:rsidRPr="007259D7">
        <w:rPr>
          <w:rFonts w:ascii="Times New Roman" w:hAnsi="Times New Roman"/>
          <w:b/>
        </w:rPr>
        <w:t xml:space="preserve">ΑΠΟ </w:t>
      </w:r>
      <w:r w:rsidR="0047605D" w:rsidRPr="007259D7">
        <w:rPr>
          <w:rFonts w:ascii="Times New Roman" w:hAnsi="Times New Roman"/>
          <w:b/>
        </w:rPr>
        <w:t>ΟΠΟΙΑΔΗΠΟΤΕ ΔΙΑΜΕΤΡΟ</w:t>
      </w:r>
      <w:r w:rsidR="00422467" w:rsidRPr="007259D7">
        <w:rPr>
          <w:rFonts w:ascii="Times New Roman" w:hAnsi="Times New Roman"/>
          <w:b/>
        </w:rPr>
        <w:t xml:space="preserve"> (μικρότερη ή ίση των 150</w:t>
      </w:r>
      <w:r w:rsidR="00422467" w:rsidRPr="007259D7">
        <w:rPr>
          <w:rFonts w:ascii="Times New Roman" w:hAnsi="Times New Roman"/>
          <w:b/>
          <w:lang w:val="en-US"/>
        </w:rPr>
        <w:t>mm</w:t>
      </w:r>
      <w:r w:rsidR="00422467" w:rsidRPr="007259D7">
        <w:rPr>
          <w:rFonts w:ascii="Times New Roman" w:hAnsi="Times New Roman"/>
          <w:b/>
        </w:rPr>
        <w:t>)</w:t>
      </w:r>
      <w:r w:rsidR="0047605D" w:rsidRPr="007259D7">
        <w:rPr>
          <w:rFonts w:ascii="Times New Roman" w:hAnsi="Times New Roman"/>
          <w:b/>
        </w:rPr>
        <w:t xml:space="preserve"> </w:t>
      </w:r>
      <w:r w:rsidRPr="007259D7">
        <w:rPr>
          <w:rFonts w:ascii="Times New Roman" w:hAnsi="Times New Roman"/>
          <w:b/>
        </w:rPr>
        <w:t xml:space="preserve">ΤΟΥ </w:t>
      </w:r>
      <w:r w:rsidR="00752F23" w:rsidRPr="007259D7">
        <w:rPr>
          <w:rFonts w:ascii="Times New Roman" w:hAnsi="Times New Roman"/>
          <w:b/>
        </w:rPr>
        <w:t>ΠΑΡΟΧΟΜΕΤΡΟΥ</w:t>
      </w:r>
      <w:r w:rsidRPr="007259D7">
        <w:rPr>
          <w:rFonts w:ascii="Times New Roman" w:hAnsi="Times New Roman"/>
          <w:b/>
        </w:rPr>
        <w:t xml:space="preserve"> ΣΤΗΝ ΑΠΟΘΗΚΗ ΤΗΣ Δ.Ε.Υ.Α.Π.: ΑΚΤΗ ΔΥΜΑΙΩΝ 48, 26333 ΠΑΤΡΑ (ταυτόχρονα με την υποβολή της Προσφοράς)</w:t>
      </w:r>
    </w:p>
    <w:p w14:paraId="420A79D7" w14:textId="77777777" w:rsidR="003B0D07" w:rsidRPr="007259D7" w:rsidRDefault="000A20AB" w:rsidP="00BA4E2F">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ΥΠΕΥΘΥΝΗ </w:t>
      </w:r>
      <w:r w:rsidR="009479FE" w:rsidRPr="007259D7">
        <w:rPr>
          <w:rFonts w:ascii="Times New Roman" w:hAnsi="Times New Roman"/>
          <w:b/>
        </w:rPr>
        <w:t xml:space="preserve">ΔΗΛΩΣΗ ΓΙΑ ΤΗΝ ΑΚΡΙΒΗ ΠΟΣΟΤΙΚΗ ΠΑΡΑΔΟΣΗ (ΑΡΙΘΜΟ ΤΕΜΑΧΙΩΝ) ΚΑΙ ΟΤΙ ΑΥΤΑ ΣΥΜΜΟΡΦΩΝΟΝΤΑΙ ΜΕ ΤΙΣ ΤΕΧΝΙΚΕΣ ΠΡΟΔΙΑΓΡΑΦΕΣ ΚΑΙ </w:t>
      </w:r>
      <w:r w:rsidR="00640EE0" w:rsidRPr="007259D7">
        <w:rPr>
          <w:rFonts w:ascii="Times New Roman" w:hAnsi="Times New Roman"/>
          <w:b/>
        </w:rPr>
        <w:t xml:space="preserve">ΟΤΙ </w:t>
      </w:r>
      <w:r w:rsidR="009479FE" w:rsidRPr="007259D7">
        <w:rPr>
          <w:rFonts w:ascii="Times New Roman" w:hAnsi="Times New Roman"/>
          <w:b/>
        </w:rPr>
        <w:t xml:space="preserve">ΕΙΝΑΙ </w:t>
      </w:r>
      <w:r w:rsidR="00640EE0" w:rsidRPr="007259D7">
        <w:rPr>
          <w:rFonts w:ascii="Times New Roman" w:hAnsi="Times New Roman"/>
          <w:b/>
        </w:rPr>
        <w:t xml:space="preserve">ΑΠΟΛΥΤΩΣ ΟΜΟΙΑ </w:t>
      </w:r>
      <w:r w:rsidR="009479FE" w:rsidRPr="007259D7">
        <w:rPr>
          <w:rFonts w:ascii="Times New Roman" w:hAnsi="Times New Roman"/>
          <w:b/>
        </w:rPr>
        <w:t>ΜΕ ΤΟ ΔΕΙΓΜΑ</w:t>
      </w:r>
      <w:r w:rsidR="00640EE0" w:rsidRPr="007259D7">
        <w:rPr>
          <w:rFonts w:ascii="Times New Roman" w:hAnsi="Times New Roman"/>
          <w:b/>
        </w:rPr>
        <w:t xml:space="preserve"> ΠΟΥ ΘΑ ΠΑΡΑΔΟΘΕΙ ΜΑΖΙ ΜΕ ΤΗΝ ΠΡΟΣΦΟΡΑ</w:t>
      </w:r>
    </w:p>
    <w:p w14:paraId="26F0F929" w14:textId="7E8FD607" w:rsidR="009479FE" w:rsidRPr="007259D7" w:rsidRDefault="000A20AB" w:rsidP="00BA4E2F">
      <w:pPr>
        <w:pStyle w:val="a7"/>
        <w:numPr>
          <w:ilvl w:val="0"/>
          <w:numId w:val="7"/>
        </w:numPr>
        <w:spacing w:line="240" w:lineRule="auto"/>
        <w:ind w:left="714" w:hanging="357"/>
        <w:jc w:val="both"/>
        <w:rPr>
          <w:rFonts w:ascii="Times New Roman" w:hAnsi="Times New Roman"/>
          <w:b/>
        </w:rPr>
      </w:pPr>
      <w:r w:rsidRPr="007259D7">
        <w:rPr>
          <w:rFonts w:ascii="Times New Roman" w:hAnsi="Times New Roman"/>
          <w:b/>
        </w:rPr>
        <w:t xml:space="preserve">ΥΠΕΥΘΥΝΗ </w:t>
      </w:r>
      <w:r w:rsidR="009479FE" w:rsidRPr="007259D7">
        <w:rPr>
          <w:rFonts w:ascii="Times New Roman" w:hAnsi="Times New Roman"/>
          <w:b/>
        </w:rPr>
        <w:t xml:space="preserve">ΔΗΛΩΣΗ ΟΤΙ ΤΑ ΤΕΜΑΧΙΑ ΠΟΥ ΘΑ ΠΑΡΑΔΟΘΟΥΝ ΕΧΟΥΝ ΔΟΚΙΜΑΣΤΕΙ ΣΤΙΣ ΠΡΟΔΙΑΓΡΑΦΟΜΕΝΕΣ ΠΙΕΣΕΙΣ ΔΟΚΙΜΗΣ ΚΑΙ </w:t>
      </w:r>
      <w:r w:rsidR="00CC25D2" w:rsidRPr="007259D7">
        <w:rPr>
          <w:rFonts w:ascii="Times New Roman" w:hAnsi="Times New Roman"/>
          <w:b/>
        </w:rPr>
        <w:t xml:space="preserve">ΒΑΘΜΟΝΟΜΗΘΕΙ </w:t>
      </w:r>
      <w:r w:rsidR="009479FE" w:rsidRPr="007259D7">
        <w:rPr>
          <w:rFonts w:ascii="Times New Roman" w:hAnsi="Times New Roman"/>
          <w:b/>
        </w:rPr>
        <w:t>ΣΕ ΠΟΣΟΣΤΟ 100%</w:t>
      </w:r>
    </w:p>
    <w:p w14:paraId="05935B63" w14:textId="77777777" w:rsidR="00BA4E2F" w:rsidRPr="007259D7" w:rsidRDefault="00BA4E2F" w:rsidP="00BA4E2F">
      <w:pPr>
        <w:tabs>
          <w:tab w:val="clear" w:pos="288"/>
          <w:tab w:val="clear" w:pos="720"/>
          <w:tab w:val="clear" w:pos="4032"/>
        </w:tabs>
        <w:spacing w:line="360" w:lineRule="auto"/>
        <w:rPr>
          <w:rFonts w:ascii="Times New Roman" w:hAnsi="Times New Roman"/>
        </w:rPr>
      </w:pPr>
    </w:p>
    <w:p w14:paraId="01258F01" w14:textId="77777777" w:rsidR="00BA4E2F" w:rsidRPr="007259D7" w:rsidRDefault="00BA4E2F" w:rsidP="00BA4E2F">
      <w:pPr>
        <w:tabs>
          <w:tab w:val="clear" w:pos="288"/>
          <w:tab w:val="clear" w:pos="720"/>
          <w:tab w:val="clear" w:pos="4032"/>
        </w:tabs>
        <w:spacing w:line="360" w:lineRule="auto"/>
        <w:rPr>
          <w:rFonts w:ascii="Times New Roman" w:hAnsi="Times New Roman"/>
        </w:rPr>
      </w:pPr>
    </w:p>
    <w:p w14:paraId="18EBC905" w14:textId="77777777" w:rsidR="00BA4E2F" w:rsidRPr="007259D7" w:rsidRDefault="00BA4E2F" w:rsidP="00BA4E2F">
      <w:pPr>
        <w:tabs>
          <w:tab w:val="clear" w:pos="288"/>
          <w:tab w:val="clear" w:pos="720"/>
          <w:tab w:val="clear" w:pos="4032"/>
        </w:tabs>
        <w:spacing w:line="360" w:lineRule="auto"/>
        <w:rPr>
          <w:rFonts w:ascii="Times New Roman" w:hAnsi="Times New Roman"/>
        </w:rPr>
      </w:pPr>
      <w:r w:rsidRPr="007259D7">
        <w:rPr>
          <w:rFonts w:ascii="Times New Roman" w:hAnsi="Times New Roman"/>
        </w:rPr>
        <w:t>Αριθμός επισυναπτόμενων σελίδω</w:t>
      </w:r>
      <w:r w:rsidR="00083216" w:rsidRPr="007259D7">
        <w:rPr>
          <w:rFonts w:ascii="Times New Roman" w:hAnsi="Times New Roman"/>
        </w:rPr>
        <w:t>ν: ………………………………………………………………………</w:t>
      </w:r>
      <w:r w:rsidRPr="007259D7">
        <w:rPr>
          <w:rFonts w:ascii="Times New Roman" w:hAnsi="Times New Roman"/>
        </w:rPr>
        <w:t xml:space="preserve"> (ολογράφως)</w:t>
      </w:r>
    </w:p>
    <w:p w14:paraId="288B8C60" w14:textId="77777777" w:rsidR="00BA4E2F" w:rsidRPr="007259D7" w:rsidRDefault="00BA4E2F" w:rsidP="00BA4E2F">
      <w:pPr>
        <w:tabs>
          <w:tab w:val="clear" w:pos="288"/>
          <w:tab w:val="clear" w:pos="720"/>
          <w:tab w:val="clear" w:pos="4032"/>
        </w:tabs>
        <w:spacing w:line="360" w:lineRule="auto"/>
        <w:rPr>
          <w:rFonts w:ascii="Times New Roman" w:hAnsi="Times New Roman"/>
        </w:rPr>
      </w:pPr>
    </w:p>
    <w:p w14:paraId="0C950FC3" w14:textId="77777777" w:rsidR="000A20AB" w:rsidRPr="007259D7" w:rsidRDefault="00BA4E2F" w:rsidP="009479FE">
      <w:pPr>
        <w:tabs>
          <w:tab w:val="clear" w:pos="288"/>
          <w:tab w:val="clear" w:pos="720"/>
          <w:tab w:val="clear" w:pos="4032"/>
          <w:tab w:val="center" w:pos="4535"/>
          <w:tab w:val="left" w:pos="6555"/>
        </w:tabs>
        <w:spacing w:line="360" w:lineRule="auto"/>
        <w:jc w:val="left"/>
        <w:rPr>
          <w:rFonts w:ascii="Times New Roman" w:hAnsi="Times New Roman"/>
        </w:rPr>
      </w:pPr>
      <w:r w:rsidRPr="007259D7">
        <w:rPr>
          <w:rFonts w:ascii="Times New Roman" w:hAnsi="Times New Roman"/>
        </w:rPr>
        <w:tab/>
        <w:t xml:space="preserve">Υπογραφή &amp; Σφραγίδα </w:t>
      </w:r>
    </w:p>
    <w:p w14:paraId="4D8A759B" w14:textId="79669D7B" w:rsidR="00752F23" w:rsidRPr="007259D7" w:rsidRDefault="000A20AB">
      <w:pPr>
        <w:tabs>
          <w:tab w:val="clear" w:pos="288"/>
          <w:tab w:val="clear" w:pos="720"/>
          <w:tab w:val="clear" w:pos="4032"/>
        </w:tabs>
        <w:jc w:val="left"/>
        <w:rPr>
          <w:rFonts w:ascii="Times New Roman" w:hAnsi="Times New Roman"/>
        </w:rPr>
      </w:pPr>
      <w:r w:rsidRPr="007259D7">
        <w:rPr>
          <w:rFonts w:ascii="Times New Roman" w:hAnsi="Times New Roman"/>
        </w:rPr>
        <w:br w:type="page"/>
      </w:r>
    </w:p>
    <w:p w14:paraId="55A306F0" w14:textId="77777777" w:rsidR="000A20AB" w:rsidRPr="007259D7" w:rsidRDefault="000A20AB">
      <w:pPr>
        <w:tabs>
          <w:tab w:val="clear" w:pos="288"/>
          <w:tab w:val="clear" w:pos="720"/>
          <w:tab w:val="clear" w:pos="4032"/>
        </w:tabs>
        <w:jc w:val="left"/>
        <w:rPr>
          <w:rFonts w:ascii="Times New Roman" w:hAnsi="Times New Roman"/>
        </w:rPr>
      </w:pPr>
    </w:p>
    <w:p w14:paraId="53CEA19F" w14:textId="77777777" w:rsidR="00895010" w:rsidRPr="007259D7" w:rsidRDefault="00895010" w:rsidP="00895010">
      <w:pPr>
        <w:jc w:val="center"/>
        <w:rPr>
          <w:rFonts w:ascii="Times New Roman" w:hAnsi="Times New Roman"/>
          <w:b/>
          <w:sz w:val="24"/>
          <w:szCs w:val="24"/>
        </w:rPr>
      </w:pPr>
      <w:r w:rsidRPr="007259D7">
        <w:rPr>
          <w:rFonts w:ascii="Times New Roman" w:hAnsi="Times New Roman"/>
          <w:b/>
          <w:sz w:val="24"/>
          <w:szCs w:val="24"/>
        </w:rPr>
        <w:t>ΔΗΜΟΤΙΚΗ ΕΠΙΧΕΙΡΗΣΗ ΥΔΡΕΥΣΗΣ ΑΠΟΧΕΤΕΥΣΗΣ ΠΑΤΡΑΣ (Δ.Ε.Υ.Α.Π.)</w:t>
      </w:r>
    </w:p>
    <w:p w14:paraId="391B3EE8" w14:textId="1ECBC4A3" w:rsidR="00895010" w:rsidRPr="007259D7" w:rsidRDefault="00D415AB" w:rsidP="00895010">
      <w:pPr>
        <w:jc w:val="center"/>
        <w:rPr>
          <w:rFonts w:ascii="Times New Roman" w:hAnsi="Times New Roman"/>
          <w:b/>
          <w:sz w:val="24"/>
          <w:szCs w:val="24"/>
        </w:rPr>
      </w:pPr>
      <w:r>
        <w:rPr>
          <w:rFonts w:ascii="Times New Roman" w:hAnsi="Times New Roman"/>
          <w:b/>
          <w:sz w:val="24"/>
          <w:szCs w:val="24"/>
        </w:rPr>
        <w:t xml:space="preserve">ΔΙΕΥΘΥΝΣΗ </w:t>
      </w:r>
      <w:r w:rsidR="00895010" w:rsidRPr="007259D7">
        <w:rPr>
          <w:rFonts w:ascii="Times New Roman" w:hAnsi="Times New Roman"/>
          <w:b/>
          <w:sz w:val="24"/>
          <w:szCs w:val="24"/>
        </w:rPr>
        <w:t>ΥΔΡΕΥΣΗΣ</w:t>
      </w:r>
    </w:p>
    <w:p w14:paraId="65492491" w14:textId="77777777" w:rsidR="00895010" w:rsidRPr="007259D7" w:rsidRDefault="00895010" w:rsidP="00895010">
      <w:pPr>
        <w:spacing w:line="360" w:lineRule="auto"/>
        <w:rPr>
          <w:rFonts w:ascii="Times New Roman" w:hAnsi="Times New Roman"/>
        </w:rPr>
      </w:pPr>
    </w:p>
    <w:p w14:paraId="420CCA28" w14:textId="77777777" w:rsidR="00895010" w:rsidRPr="007259D7" w:rsidRDefault="00895010" w:rsidP="00895010">
      <w:pPr>
        <w:spacing w:line="360" w:lineRule="auto"/>
        <w:rPr>
          <w:rFonts w:ascii="Times New Roman" w:hAnsi="Times New Roman"/>
        </w:rPr>
      </w:pPr>
    </w:p>
    <w:p w14:paraId="7FB4478E" w14:textId="77777777" w:rsidR="00895010" w:rsidRPr="007259D7" w:rsidRDefault="00895010" w:rsidP="00895010">
      <w:pPr>
        <w:spacing w:line="360" w:lineRule="auto"/>
        <w:rPr>
          <w:rFonts w:ascii="Times New Roman" w:hAnsi="Times New Roman"/>
        </w:rPr>
      </w:pPr>
    </w:p>
    <w:p w14:paraId="130EA0E3" w14:textId="77777777" w:rsidR="001D5A88" w:rsidRPr="007259D7" w:rsidRDefault="001D5A88" w:rsidP="001D5A88">
      <w:pPr>
        <w:tabs>
          <w:tab w:val="clear" w:pos="288"/>
          <w:tab w:val="clear" w:pos="720"/>
          <w:tab w:val="clear" w:pos="4032"/>
        </w:tabs>
        <w:spacing w:line="360" w:lineRule="auto"/>
        <w:rPr>
          <w:rFonts w:ascii="Times New Roman" w:hAnsi="Times New Roman"/>
          <w:b/>
        </w:rPr>
      </w:pPr>
      <w:r w:rsidRPr="007259D7">
        <w:rPr>
          <w:rFonts w:ascii="Times New Roman" w:hAnsi="Times New Roman"/>
        </w:rPr>
        <w:t>ΔΙΑΓΩΝΙΣΜΟΣ</w:t>
      </w:r>
      <w:r w:rsidRPr="007259D7">
        <w:rPr>
          <w:rFonts w:ascii="Times New Roman" w:hAnsi="Times New Roman"/>
        </w:rPr>
        <w:tab/>
        <w:t xml:space="preserve">: </w:t>
      </w:r>
      <w:r w:rsidRPr="007259D7">
        <w:rPr>
          <w:rFonts w:ascii="Times New Roman" w:hAnsi="Times New Roman"/>
          <w:b/>
        </w:rPr>
        <w:t xml:space="preserve">Προμήθεια «Ρυθμιστών Πίεσης – </w:t>
      </w:r>
      <w:proofErr w:type="spellStart"/>
      <w:r w:rsidRPr="007259D7">
        <w:rPr>
          <w:rFonts w:ascii="Times New Roman" w:hAnsi="Times New Roman"/>
          <w:b/>
        </w:rPr>
        <w:t>Παροχομέτρων</w:t>
      </w:r>
      <w:proofErr w:type="spellEnd"/>
      <w:r w:rsidRPr="007259D7">
        <w:rPr>
          <w:rFonts w:ascii="Times New Roman" w:hAnsi="Times New Roman"/>
          <w:b/>
        </w:rPr>
        <w:t>»</w:t>
      </w:r>
    </w:p>
    <w:p w14:paraId="333EDE76" w14:textId="77777777" w:rsidR="001D5A88" w:rsidRPr="007259D7" w:rsidRDefault="001D5A88" w:rsidP="001D5A88">
      <w:pPr>
        <w:tabs>
          <w:tab w:val="clear" w:pos="288"/>
          <w:tab w:val="clear" w:pos="720"/>
          <w:tab w:val="clear" w:pos="4032"/>
        </w:tabs>
        <w:spacing w:line="360" w:lineRule="auto"/>
        <w:rPr>
          <w:rFonts w:ascii="Times New Roman" w:hAnsi="Times New Roman"/>
        </w:rPr>
      </w:pPr>
      <w:r w:rsidRPr="007259D7">
        <w:rPr>
          <w:rFonts w:ascii="Times New Roman" w:hAnsi="Times New Roman"/>
        </w:rPr>
        <w:t>ΠΡΟΜΗΘΕΙΑ</w:t>
      </w:r>
      <w:r w:rsidRPr="007259D7">
        <w:rPr>
          <w:rFonts w:ascii="Times New Roman" w:hAnsi="Times New Roman"/>
        </w:rPr>
        <w:tab/>
        <w:t>:</w:t>
      </w:r>
      <w:r w:rsidRPr="007259D7">
        <w:rPr>
          <w:rFonts w:ascii="Times New Roman" w:hAnsi="Times New Roman"/>
        </w:rPr>
        <w:tab/>
      </w:r>
      <w:r w:rsidRPr="007259D7">
        <w:rPr>
          <w:rFonts w:ascii="Times New Roman" w:hAnsi="Times New Roman"/>
          <w:b/>
          <w:color w:val="004ECC"/>
          <w:sz w:val="18"/>
          <w:szCs w:val="18"/>
        </w:rPr>
        <w:t>ΗΛΕΚΤΡΟΜΑΓΝΗΤΙΚΩΝ ΠΑΡΟΧΟΜΕΤΡΩΝ  ΡΕΥΜΑΤΟΣ</w:t>
      </w:r>
    </w:p>
    <w:p w14:paraId="0DE91EFA" w14:textId="77777777" w:rsidR="001D5A88" w:rsidRPr="007259D7" w:rsidRDefault="001D5A88" w:rsidP="001D5A88">
      <w:pPr>
        <w:spacing w:line="360" w:lineRule="auto"/>
        <w:rPr>
          <w:rFonts w:ascii="Times New Roman" w:hAnsi="Times New Roman"/>
        </w:rPr>
      </w:pPr>
    </w:p>
    <w:p w14:paraId="43560296" w14:textId="77777777" w:rsidR="001D5A88" w:rsidRPr="007259D7" w:rsidRDefault="001D5A88" w:rsidP="001D5A88">
      <w:pPr>
        <w:tabs>
          <w:tab w:val="clear" w:pos="288"/>
          <w:tab w:val="clear" w:pos="720"/>
          <w:tab w:val="clear" w:pos="4032"/>
        </w:tabs>
        <w:spacing w:line="360" w:lineRule="auto"/>
        <w:rPr>
          <w:rFonts w:ascii="Times New Roman" w:hAnsi="Times New Roman"/>
        </w:rPr>
      </w:pPr>
      <w:r w:rsidRPr="007259D7">
        <w:rPr>
          <w:rFonts w:ascii="Times New Roman" w:hAnsi="Times New Roman"/>
        </w:rPr>
        <w:t>ΕΤΑΙΡΕΙΑ</w:t>
      </w:r>
      <w:r w:rsidRPr="007259D7">
        <w:rPr>
          <w:rFonts w:ascii="Times New Roman" w:hAnsi="Times New Roman"/>
        </w:rPr>
        <w:tab/>
        <w:t>: Δ.Ε.Υ.Α. ΠΑΤΡΑΣ</w:t>
      </w:r>
    </w:p>
    <w:p w14:paraId="55ADFCF2" w14:textId="77777777" w:rsidR="001D5A88" w:rsidRPr="007259D7" w:rsidRDefault="001D5A88" w:rsidP="001D5A88">
      <w:pPr>
        <w:tabs>
          <w:tab w:val="clear" w:pos="288"/>
          <w:tab w:val="clear" w:pos="720"/>
          <w:tab w:val="clear" w:pos="4032"/>
        </w:tabs>
        <w:spacing w:line="360" w:lineRule="auto"/>
        <w:rPr>
          <w:rFonts w:ascii="Times New Roman" w:hAnsi="Times New Roman"/>
        </w:rPr>
      </w:pPr>
      <w:r w:rsidRPr="007259D7">
        <w:rPr>
          <w:rFonts w:ascii="Times New Roman" w:hAnsi="Times New Roman"/>
        </w:rPr>
        <w:t>ΥΠΕΥΘΥΝΗ</w:t>
      </w:r>
      <w:r w:rsidRPr="007259D7">
        <w:rPr>
          <w:rFonts w:ascii="Times New Roman" w:hAnsi="Times New Roman"/>
        </w:rPr>
        <w:tab/>
        <w:t>: ΕΙΡΗΝΗ  ΚΑΡΑΘΑΝΑΣΗ</w:t>
      </w:r>
    </w:p>
    <w:p w14:paraId="0B13665B" w14:textId="77777777" w:rsidR="001D5A88" w:rsidRPr="007259D7" w:rsidRDefault="001D5A88" w:rsidP="001D5A88">
      <w:pPr>
        <w:spacing w:line="360" w:lineRule="auto"/>
        <w:rPr>
          <w:rFonts w:ascii="Times New Roman" w:hAnsi="Times New Roman"/>
        </w:rPr>
      </w:pPr>
    </w:p>
    <w:p w14:paraId="7B364AFB" w14:textId="469454E7" w:rsidR="001D5A88" w:rsidRPr="007259D7" w:rsidRDefault="001D5A88" w:rsidP="001D5A88">
      <w:pPr>
        <w:tabs>
          <w:tab w:val="clear" w:pos="288"/>
          <w:tab w:val="clear" w:pos="720"/>
          <w:tab w:val="clear" w:pos="4032"/>
        </w:tabs>
        <w:spacing w:line="360" w:lineRule="auto"/>
        <w:rPr>
          <w:rFonts w:ascii="Times New Roman" w:hAnsi="Times New Roman"/>
        </w:rPr>
      </w:pPr>
    </w:p>
    <w:p w14:paraId="54FE6F19" w14:textId="77777777" w:rsidR="00895010" w:rsidRPr="007259D7" w:rsidRDefault="00895010" w:rsidP="00895010">
      <w:pPr>
        <w:tabs>
          <w:tab w:val="clear" w:pos="288"/>
          <w:tab w:val="clear" w:pos="720"/>
          <w:tab w:val="clear" w:pos="4032"/>
        </w:tabs>
        <w:spacing w:line="360" w:lineRule="auto"/>
        <w:rPr>
          <w:rFonts w:ascii="Times New Roman" w:hAnsi="Times New Roman"/>
        </w:rPr>
      </w:pPr>
    </w:p>
    <w:p w14:paraId="3FF9021A" w14:textId="77777777" w:rsidR="00895010" w:rsidRPr="007259D7" w:rsidRDefault="00895010" w:rsidP="00895010">
      <w:pPr>
        <w:spacing w:line="360" w:lineRule="auto"/>
        <w:jc w:val="center"/>
        <w:rPr>
          <w:rFonts w:ascii="Times New Roman" w:hAnsi="Times New Roman"/>
          <w:b/>
          <w:sz w:val="26"/>
          <w:szCs w:val="26"/>
        </w:rPr>
      </w:pPr>
      <w:r w:rsidRPr="007259D7">
        <w:rPr>
          <w:rFonts w:ascii="Times New Roman" w:hAnsi="Times New Roman"/>
          <w:b/>
          <w:sz w:val="26"/>
          <w:szCs w:val="26"/>
        </w:rPr>
        <w:t xml:space="preserve">ΦΥΛΛΟ ΣΥΜΜΟΡΦΩΣΗΣ </w:t>
      </w:r>
      <w:proofErr w:type="spellStart"/>
      <w:r w:rsidRPr="007259D7">
        <w:rPr>
          <w:rFonts w:ascii="Times New Roman" w:hAnsi="Times New Roman"/>
          <w:b/>
          <w:sz w:val="26"/>
          <w:szCs w:val="26"/>
        </w:rPr>
        <w:t>Νο</w:t>
      </w:r>
      <w:proofErr w:type="spellEnd"/>
      <w:r w:rsidRPr="007259D7">
        <w:rPr>
          <w:rFonts w:ascii="Times New Roman" w:hAnsi="Times New Roman"/>
          <w:b/>
          <w:sz w:val="26"/>
          <w:szCs w:val="26"/>
        </w:rPr>
        <w:t xml:space="preserve"> 4</w:t>
      </w:r>
    </w:p>
    <w:p w14:paraId="4ED26820" w14:textId="77777777" w:rsidR="00895010" w:rsidRPr="007259D7" w:rsidRDefault="00895010" w:rsidP="00895010">
      <w:pPr>
        <w:spacing w:line="360" w:lineRule="auto"/>
        <w:jc w:val="center"/>
        <w:rPr>
          <w:rFonts w:ascii="Times New Roman" w:hAnsi="Times New Roman"/>
        </w:rPr>
      </w:pPr>
    </w:p>
    <w:p w14:paraId="78F174CE" w14:textId="293D1E4A" w:rsidR="00895010" w:rsidRPr="007259D7" w:rsidRDefault="00895010" w:rsidP="00EE44D0">
      <w:pPr>
        <w:tabs>
          <w:tab w:val="clear" w:pos="720"/>
          <w:tab w:val="clear" w:pos="4032"/>
          <w:tab w:val="left" w:pos="1418"/>
          <w:tab w:val="left" w:pos="1560"/>
        </w:tabs>
        <w:spacing w:line="276" w:lineRule="auto"/>
        <w:ind w:left="1560" w:hanging="1560"/>
        <w:rPr>
          <w:rFonts w:ascii="Times New Roman" w:hAnsi="Times New Roman"/>
        </w:rPr>
      </w:pPr>
      <w:bookmarkStart w:id="5" w:name="_Hlk63966513"/>
      <w:r w:rsidRPr="007259D7">
        <w:rPr>
          <w:rFonts w:ascii="Times New Roman" w:hAnsi="Times New Roman"/>
        </w:rPr>
        <w:t>Στ</w:t>
      </w:r>
      <w:r w:rsidR="00EE44D0" w:rsidRPr="007259D7">
        <w:rPr>
          <w:rFonts w:ascii="Times New Roman" w:hAnsi="Times New Roman"/>
        </w:rPr>
        <w:t>ο</w:t>
      </w:r>
      <w:r w:rsidRPr="007259D7">
        <w:rPr>
          <w:rFonts w:ascii="Times New Roman" w:hAnsi="Times New Roman"/>
        </w:rPr>
        <w:t xml:space="preserve"> πλαίσι</w:t>
      </w:r>
      <w:r w:rsidR="00EE44D0" w:rsidRPr="007259D7">
        <w:rPr>
          <w:rFonts w:ascii="Times New Roman" w:hAnsi="Times New Roman"/>
        </w:rPr>
        <w:t>ο</w:t>
      </w:r>
      <w:r w:rsidRPr="007259D7">
        <w:rPr>
          <w:rFonts w:ascii="Times New Roman" w:hAnsi="Times New Roman"/>
        </w:rPr>
        <w:t xml:space="preserve"> του αναφερόμενου Διαγωνισμού, βεβαιώνω για τα παρακάτω τεχνικά χαρακτηριστικά των </w:t>
      </w:r>
      <w:bookmarkEnd w:id="5"/>
      <w:r w:rsidR="00EE44D0" w:rsidRPr="007259D7">
        <w:rPr>
          <w:rFonts w:ascii="Times New Roman" w:hAnsi="Times New Roman"/>
          <w:b/>
          <w:color w:val="004ECC"/>
          <w:sz w:val="18"/>
          <w:szCs w:val="18"/>
        </w:rPr>
        <w:t xml:space="preserve">ΗΛΕΚΤΡΟΜΑΓΝΗΤΙΚΩΝ ΠΑΡΟΧΟΜΕΤΡΩΝ  </w:t>
      </w:r>
      <w:r w:rsidR="00B31392" w:rsidRPr="007259D7">
        <w:rPr>
          <w:rFonts w:ascii="Times New Roman" w:hAnsi="Times New Roman"/>
          <w:b/>
          <w:color w:val="004ECC"/>
          <w:sz w:val="18"/>
          <w:szCs w:val="18"/>
        </w:rPr>
        <w:t>ΡΕΥΜΑΤΟΣ</w:t>
      </w:r>
      <w:r w:rsidR="00B31392" w:rsidRPr="007259D7">
        <w:rPr>
          <w:rFonts w:ascii="Times New Roman" w:hAnsi="Times New Roman"/>
          <w:b/>
          <w:color w:val="000000" w:themeColor="text1"/>
        </w:rPr>
        <w:t xml:space="preserve"> </w:t>
      </w:r>
      <w:r w:rsidRPr="007259D7">
        <w:rPr>
          <w:rFonts w:ascii="Times New Roman" w:hAnsi="Times New Roman"/>
          <w:b/>
          <w:color w:val="000000" w:themeColor="text1"/>
        </w:rPr>
        <w:t>*</w:t>
      </w:r>
      <w:r w:rsidRPr="007259D7">
        <w:rPr>
          <w:rFonts w:ascii="Times New Roman" w:hAnsi="Times New Roman"/>
        </w:rPr>
        <w:t>:</w:t>
      </w:r>
    </w:p>
    <w:tbl>
      <w:tblPr>
        <w:tblStyle w:val="aa"/>
        <w:tblW w:w="9781" w:type="dxa"/>
        <w:tblInd w:w="-34" w:type="dxa"/>
        <w:tblLayout w:type="fixed"/>
        <w:tblLook w:val="04A0" w:firstRow="1" w:lastRow="0" w:firstColumn="1" w:lastColumn="0" w:noHBand="0" w:noVBand="1"/>
      </w:tblPr>
      <w:tblGrid>
        <w:gridCol w:w="709"/>
        <w:gridCol w:w="4536"/>
        <w:gridCol w:w="1701"/>
        <w:gridCol w:w="2835"/>
      </w:tblGrid>
      <w:tr w:rsidR="00895010" w:rsidRPr="007259D7" w14:paraId="6C2A92F4" w14:textId="77777777" w:rsidTr="004945BF">
        <w:trPr>
          <w:cantSplit/>
          <w:tblHeader/>
        </w:trPr>
        <w:tc>
          <w:tcPr>
            <w:tcW w:w="709" w:type="dxa"/>
          </w:tcPr>
          <w:p w14:paraId="621AF33A" w14:textId="77777777" w:rsidR="00DE3C18" w:rsidRPr="007259D7" w:rsidRDefault="00DE3C18" w:rsidP="008F5FCA">
            <w:pPr>
              <w:tabs>
                <w:tab w:val="clear" w:pos="288"/>
                <w:tab w:val="clear" w:pos="720"/>
                <w:tab w:val="clear" w:pos="4032"/>
              </w:tabs>
              <w:jc w:val="center"/>
              <w:rPr>
                <w:rFonts w:ascii="Times New Roman" w:hAnsi="Times New Roman"/>
                <w:b/>
              </w:rPr>
            </w:pPr>
          </w:p>
          <w:p w14:paraId="3EF1E398" w14:textId="77777777" w:rsidR="00DE3C18" w:rsidRPr="007259D7" w:rsidRDefault="00DE3C18" w:rsidP="008F5FCA">
            <w:pPr>
              <w:tabs>
                <w:tab w:val="clear" w:pos="288"/>
                <w:tab w:val="clear" w:pos="720"/>
                <w:tab w:val="clear" w:pos="4032"/>
              </w:tabs>
              <w:jc w:val="center"/>
              <w:rPr>
                <w:rFonts w:ascii="Times New Roman" w:hAnsi="Times New Roman"/>
                <w:b/>
              </w:rPr>
            </w:pPr>
          </w:p>
          <w:p w14:paraId="60B50ACB" w14:textId="77777777" w:rsidR="00895010" w:rsidRPr="007259D7" w:rsidRDefault="00895010" w:rsidP="008F5FCA">
            <w:pPr>
              <w:tabs>
                <w:tab w:val="clear" w:pos="288"/>
                <w:tab w:val="clear" w:pos="720"/>
                <w:tab w:val="clear" w:pos="4032"/>
              </w:tabs>
              <w:jc w:val="center"/>
              <w:rPr>
                <w:rFonts w:ascii="Times New Roman" w:hAnsi="Times New Roman"/>
                <w:b/>
              </w:rPr>
            </w:pPr>
            <w:r w:rsidRPr="007259D7">
              <w:rPr>
                <w:rFonts w:ascii="Times New Roman" w:hAnsi="Times New Roman"/>
                <w:b/>
              </w:rPr>
              <w:t>α/α</w:t>
            </w:r>
          </w:p>
        </w:tc>
        <w:tc>
          <w:tcPr>
            <w:tcW w:w="4536" w:type="dxa"/>
          </w:tcPr>
          <w:p w14:paraId="1C6C0004" w14:textId="77777777" w:rsidR="00DE3C18" w:rsidRPr="007259D7" w:rsidRDefault="00DE3C18" w:rsidP="008F5FCA">
            <w:pPr>
              <w:tabs>
                <w:tab w:val="clear" w:pos="288"/>
                <w:tab w:val="clear" w:pos="720"/>
                <w:tab w:val="clear" w:pos="4032"/>
              </w:tabs>
              <w:jc w:val="center"/>
              <w:rPr>
                <w:rFonts w:ascii="Times New Roman" w:hAnsi="Times New Roman"/>
                <w:b/>
              </w:rPr>
            </w:pPr>
          </w:p>
          <w:p w14:paraId="76494D00" w14:textId="77777777" w:rsidR="00DE3C18" w:rsidRPr="007259D7" w:rsidRDefault="00DE3C18" w:rsidP="008F5FCA">
            <w:pPr>
              <w:tabs>
                <w:tab w:val="clear" w:pos="288"/>
                <w:tab w:val="clear" w:pos="720"/>
                <w:tab w:val="clear" w:pos="4032"/>
              </w:tabs>
              <w:jc w:val="center"/>
              <w:rPr>
                <w:rFonts w:ascii="Times New Roman" w:hAnsi="Times New Roman"/>
                <w:b/>
              </w:rPr>
            </w:pPr>
          </w:p>
          <w:p w14:paraId="751BF800" w14:textId="77777777" w:rsidR="00895010" w:rsidRPr="007259D7" w:rsidRDefault="005D23E3" w:rsidP="008F5FCA">
            <w:pPr>
              <w:tabs>
                <w:tab w:val="clear" w:pos="288"/>
                <w:tab w:val="clear" w:pos="720"/>
                <w:tab w:val="clear" w:pos="4032"/>
              </w:tabs>
              <w:jc w:val="center"/>
              <w:rPr>
                <w:rFonts w:ascii="Times New Roman" w:hAnsi="Times New Roman"/>
                <w:b/>
              </w:rPr>
            </w:pPr>
            <w:r w:rsidRPr="007259D7">
              <w:rPr>
                <w:rFonts w:ascii="Times New Roman" w:hAnsi="Times New Roman"/>
                <w:b/>
              </w:rPr>
              <w:t xml:space="preserve">Τεχνικές προδιαγραφές </w:t>
            </w:r>
            <w:r w:rsidR="00895010" w:rsidRPr="007259D7">
              <w:rPr>
                <w:rFonts w:ascii="Times New Roman" w:hAnsi="Times New Roman"/>
                <w:b/>
              </w:rPr>
              <w:t xml:space="preserve"> </w:t>
            </w:r>
            <w:r w:rsidRPr="007259D7">
              <w:rPr>
                <w:rFonts w:ascii="Times New Roman" w:hAnsi="Times New Roman"/>
                <w:b/>
                <w:color w:val="004ECC"/>
                <w:sz w:val="18"/>
                <w:szCs w:val="18"/>
              </w:rPr>
              <w:t>ΗΛΕΚΤΡΟΜΑΓΝΗΤΙΚΩΝ ΠΑΡΟΧΟΜΕΤΡΩΝ  ΡΕΥΜΑΤΟΣ</w:t>
            </w:r>
          </w:p>
        </w:tc>
        <w:tc>
          <w:tcPr>
            <w:tcW w:w="1701" w:type="dxa"/>
          </w:tcPr>
          <w:p w14:paraId="4D0613B5" w14:textId="77777777" w:rsidR="00895010" w:rsidRPr="007259D7" w:rsidRDefault="00895010" w:rsidP="008F5FCA">
            <w:pPr>
              <w:tabs>
                <w:tab w:val="clear" w:pos="288"/>
                <w:tab w:val="clear" w:pos="720"/>
                <w:tab w:val="clear" w:pos="4032"/>
              </w:tabs>
              <w:spacing w:line="360" w:lineRule="auto"/>
              <w:jc w:val="center"/>
              <w:rPr>
                <w:rFonts w:ascii="Times New Roman" w:hAnsi="Times New Roman"/>
                <w:b/>
              </w:rPr>
            </w:pPr>
            <w:r w:rsidRPr="007259D7">
              <w:rPr>
                <w:rFonts w:ascii="Times New Roman" w:hAnsi="Times New Roman"/>
                <w:b/>
              </w:rPr>
              <w:t>Συμμόρφωση με τις Προδιαγραφές (ΝΑΙ/ΟΧΙ)</w:t>
            </w:r>
          </w:p>
        </w:tc>
        <w:tc>
          <w:tcPr>
            <w:tcW w:w="2835" w:type="dxa"/>
          </w:tcPr>
          <w:p w14:paraId="7D2EDC65" w14:textId="77777777" w:rsidR="00DE3C18" w:rsidRPr="007259D7" w:rsidRDefault="00DE3C18" w:rsidP="008F5FCA">
            <w:pPr>
              <w:tabs>
                <w:tab w:val="clear" w:pos="288"/>
                <w:tab w:val="clear" w:pos="720"/>
                <w:tab w:val="clear" w:pos="4032"/>
              </w:tabs>
              <w:spacing w:line="360" w:lineRule="auto"/>
              <w:jc w:val="center"/>
              <w:rPr>
                <w:rFonts w:ascii="Times New Roman" w:hAnsi="Times New Roman"/>
                <w:b/>
              </w:rPr>
            </w:pPr>
          </w:p>
          <w:p w14:paraId="09CA0023" w14:textId="77777777" w:rsidR="00DE3C18" w:rsidRPr="007259D7" w:rsidRDefault="00DE3C18" w:rsidP="008F5FCA">
            <w:pPr>
              <w:tabs>
                <w:tab w:val="clear" w:pos="288"/>
                <w:tab w:val="clear" w:pos="720"/>
                <w:tab w:val="clear" w:pos="4032"/>
              </w:tabs>
              <w:spacing w:line="360" w:lineRule="auto"/>
              <w:jc w:val="center"/>
              <w:rPr>
                <w:rFonts w:ascii="Times New Roman" w:hAnsi="Times New Roman"/>
                <w:b/>
              </w:rPr>
            </w:pPr>
          </w:p>
          <w:p w14:paraId="2573F27E" w14:textId="77777777" w:rsidR="00895010" w:rsidRPr="007259D7" w:rsidRDefault="00895010" w:rsidP="008F5FCA">
            <w:pPr>
              <w:tabs>
                <w:tab w:val="clear" w:pos="288"/>
                <w:tab w:val="clear" w:pos="720"/>
                <w:tab w:val="clear" w:pos="4032"/>
              </w:tabs>
              <w:spacing w:line="360" w:lineRule="auto"/>
              <w:jc w:val="center"/>
              <w:rPr>
                <w:rFonts w:ascii="Times New Roman" w:hAnsi="Times New Roman"/>
                <w:b/>
              </w:rPr>
            </w:pPr>
            <w:r w:rsidRPr="007259D7">
              <w:rPr>
                <w:rFonts w:ascii="Times New Roman" w:hAnsi="Times New Roman"/>
                <w:b/>
              </w:rPr>
              <w:t>Παρατηρήσεις</w:t>
            </w:r>
          </w:p>
        </w:tc>
      </w:tr>
      <w:tr w:rsidR="00895010" w:rsidRPr="007259D7" w14:paraId="5801CFED" w14:textId="77777777" w:rsidTr="004945BF">
        <w:trPr>
          <w:cantSplit/>
        </w:trPr>
        <w:tc>
          <w:tcPr>
            <w:tcW w:w="709" w:type="dxa"/>
          </w:tcPr>
          <w:p w14:paraId="385489E9" w14:textId="77777777" w:rsidR="00895010" w:rsidRPr="007259D7" w:rsidRDefault="00895010" w:rsidP="008F5FCA">
            <w:pPr>
              <w:tabs>
                <w:tab w:val="clear" w:pos="288"/>
                <w:tab w:val="clear" w:pos="720"/>
                <w:tab w:val="clear" w:pos="4032"/>
              </w:tabs>
              <w:jc w:val="center"/>
              <w:rPr>
                <w:rFonts w:ascii="Times New Roman" w:hAnsi="Times New Roman"/>
                <w:b/>
              </w:rPr>
            </w:pPr>
            <w:r w:rsidRPr="007259D7">
              <w:rPr>
                <w:rFonts w:ascii="Times New Roman" w:hAnsi="Times New Roman"/>
                <w:b/>
              </w:rPr>
              <w:t>1</w:t>
            </w:r>
          </w:p>
        </w:tc>
        <w:tc>
          <w:tcPr>
            <w:tcW w:w="4536" w:type="dxa"/>
          </w:tcPr>
          <w:p w14:paraId="1E3B7F72" w14:textId="77777777" w:rsidR="00895010" w:rsidRPr="007259D7" w:rsidRDefault="005D23E3" w:rsidP="00C55FCC">
            <w:pPr>
              <w:pStyle w:val="ac"/>
              <w:spacing w:after="120"/>
              <w:rPr>
                <w:rFonts w:ascii="Times New Roman" w:hAnsi="Times New Roman"/>
                <w:sz w:val="24"/>
                <w:lang w:val="el-GR"/>
              </w:rPr>
            </w:pPr>
            <w:r w:rsidRPr="007259D7">
              <w:rPr>
                <w:rFonts w:ascii="Times New Roman" w:hAnsi="Times New Roman"/>
                <w:sz w:val="24"/>
                <w:lang w:val="el-GR"/>
              </w:rPr>
              <w:t xml:space="preserve">Οι μετρητές είναι ηλεκτρομαγνητικοί (χωρίς κινούμενα μέρη) </w:t>
            </w:r>
          </w:p>
        </w:tc>
        <w:tc>
          <w:tcPr>
            <w:tcW w:w="1701" w:type="dxa"/>
          </w:tcPr>
          <w:p w14:paraId="6B94FD0C" w14:textId="77777777" w:rsidR="00895010" w:rsidRPr="007259D7" w:rsidRDefault="00895010" w:rsidP="008F5FCA">
            <w:pPr>
              <w:tabs>
                <w:tab w:val="clear" w:pos="288"/>
                <w:tab w:val="clear" w:pos="720"/>
                <w:tab w:val="clear" w:pos="4032"/>
              </w:tabs>
              <w:spacing w:line="360" w:lineRule="auto"/>
              <w:rPr>
                <w:rFonts w:ascii="Times New Roman" w:hAnsi="Times New Roman"/>
              </w:rPr>
            </w:pPr>
          </w:p>
        </w:tc>
        <w:tc>
          <w:tcPr>
            <w:tcW w:w="2835" w:type="dxa"/>
          </w:tcPr>
          <w:p w14:paraId="4DBC9DE2" w14:textId="77777777" w:rsidR="00895010" w:rsidRPr="007259D7" w:rsidRDefault="00895010" w:rsidP="008F5FCA">
            <w:pPr>
              <w:tabs>
                <w:tab w:val="clear" w:pos="288"/>
                <w:tab w:val="clear" w:pos="720"/>
                <w:tab w:val="clear" w:pos="4032"/>
              </w:tabs>
              <w:spacing w:line="360" w:lineRule="auto"/>
              <w:rPr>
                <w:rFonts w:ascii="Times New Roman" w:hAnsi="Times New Roman"/>
              </w:rPr>
            </w:pPr>
          </w:p>
        </w:tc>
      </w:tr>
      <w:tr w:rsidR="00895010" w:rsidRPr="007259D7" w14:paraId="055ED569" w14:textId="77777777" w:rsidTr="004945BF">
        <w:trPr>
          <w:cantSplit/>
          <w:trHeight w:val="167"/>
        </w:trPr>
        <w:tc>
          <w:tcPr>
            <w:tcW w:w="709" w:type="dxa"/>
          </w:tcPr>
          <w:p w14:paraId="5892955B" w14:textId="77777777" w:rsidR="00895010" w:rsidRPr="007259D7" w:rsidRDefault="00895010" w:rsidP="008F5FCA">
            <w:pPr>
              <w:tabs>
                <w:tab w:val="clear" w:pos="288"/>
                <w:tab w:val="clear" w:pos="720"/>
                <w:tab w:val="clear" w:pos="4032"/>
              </w:tabs>
              <w:jc w:val="center"/>
              <w:rPr>
                <w:rFonts w:ascii="Times New Roman" w:hAnsi="Times New Roman"/>
                <w:b/>
              </w:rPr>
            </w:pPr>
            <w:r w:rsidRPr="007259D7">
              <w:rPr>
                <w:rFonts w:ascii="Times New Roman" w:hAnsi="Times New Roman"/>
                <w:b/>
              </w:rPr>
              <w:t>2</w:t>
            </w:r>
          </w:p>
        </w:tc>
        <w:tc>
          <w:tcPr>
            <w:tcW w:w="4536" w:type="dxa"/>
          </w:tcPr>
          <w:p w14:paraId="0A78B13C" w14:textId="55E86B39" w:rsidR="00895010" w:rsidRPr="007259D7" w:rsidRDefault="004C63D3" w:rsidP="009450DC">
            <w:pPr>
              <w:spacing w:before="120"/>
              <w:rPr>
                <w:rFonts w:ascii="Times New Roman" w:hAnsi="Times New Roman"/>
                <w:sz w:val="24"/>
              </w:rPr>
            </w:pPr>
            <w:r w:rsidRPr="007259D7">
              <w:rPr>
                <w:rFonts w:ascii="Times New Roman" w:hAnsi="Times New Roman"/>
                <w:sz w:val="24"/>
              </w:rPr>
              <w:t xml:space="preserve">Οι μετρητές </w:t>
            </w:r>
            <w:r w:rsidR="00C55FCC" w:rsidRPr="007259D7">
              <w:rPr>
                <w:rFonts w:ascii="Times New Roman" w:hAnsi="Times New Roman"/>
                <w:sz w:val="24"/>
              </w:rPr>
              <w:t xml:space="preserve">μπορεί να εγκατασταθούν </w:t>
            </w:r>
            <w:r w:rsidRPr="007259D7">
              <w:rPr>
                <w:rFonts w:ascii="Times New Roman" w:hAnsi="Times New Roman"/>
                <w:sz w:val="24"/>
              </w:rPr>
              <w:t xml:space="preserve"> σε οριζόντια ή </w:t>
            </w:r>
            <w:r w:rsidR="00D45BB2">
              <w:rPr>
                <w:rFonts w:ascii="Times New Roman" w:hAnsi="Times New Roman"/>
                <w:sz w:val="24"/>
              </w:rPr>
              <w:t xml:space="preserve">κάθετη </w:t>
            </w:r>
            <w:r w:rsidRPr="007259D7">
              <w:rPr>
                <w:rFonts w:ascii="Times New Roman" w:hAnsi="Times New Roman"/>
                <w:sz w:val="24"/>
              </w:rPr>
              <w:t xml:space="preserve">θέση λειτουργίας. </w:t>
            </w:r>
          </w:p>
        </w:tc>
        <w:tc>
          <w:tcPr>
            <w:tcW w:w="1701" w:type="dxa"/>
          </w:tcPr>
          <w:p w14:paraId="5333F0DC" w14:textId="77777777" w:rsidR="00895010" w:rsidRPr="007259D7" w:rsidRDefault="00895010" w:rsidP="008F5FCA">
            <w:pPr>
              <w:tabs>
                <w:tab w:val="clear" w:pos="288"/>
                <w:tab w:val="clear" w:pos="720"/>
                <w:tab w:val="clear" w:pos="4032"/>
              </w:tabs>
              <w:spacing w:line="360" w:lineRule="auto"/>
              <w:rPr>
                <w:rFonts w:ascii="Times New Roman" w:hAnsi="Times New Roman"/>
              </w:rPr>
            </w:pPr>
          </w:p>
        </w:tc>
        <w:tc>
          <w:tcPr>
            <w:tcW w:w="2835" w:type="dxa"/>
          </w:tcPr>
          <w:p w14:paraId="0AAC0C41" w14:textId="77777777" w:rsidR="00895010" w:rsidRPr="007259D7" w:rsidRDefault="00895010" w:rsidP="008F5FCA">
            <w:pPr>
              <w:tabs>
                <w:tab w:val="clear" w:pos="288"/>
                <w:tab w:val="clear" w:pos="720"/>
                <w:tab w:val="clear" w:pos="4032"/>
              </w:tabs>
              <w:spacing w:line="360" w:lineRule="auto"/>
              <w:rPr>
                <w:rFonts w:ascii="Times New Roman" w:hAnsi="Times New Roman"/>
              </w:rPr>
            </w:pPr>
          </w:p>
        </w:tc>
      </w:tr>
      <w:tr w:rsidR="00C55FCC" w:rsidRPr="007259D7" w14:paraId="15B5B9EA" w14:textId="77777777" w:rsidTr="004945BF">
        <w:trPr>
          <w:cantSplit/>
        </w:trPr>
        <w:tc>
          <w:tcPr>
            <w:tcW w:w="709" w:type="dxa"/>
          </w:tcPr>
          <w:p w14:paraId="222DCEAD" w14:textId="77777777" w:rsidR="00C55FCC" w:rsidRPr="007259D7" w:rsidRDefault="00C55FCC" w:rsidP="008F5FCA">
            <w:pPr>
              <w:tabs>
                <w:tab w:val="clear" w:pos="288"/>
                <w:tab w:val="clear" w:pos="720"/>
                <w:tab w:val="clear" w:pos="4032"/>
              </w:tabs>
              <w:jc w:val="center"/>
              <w:rPr>
                <w:rFonts w:ascii="Times New Roman" w:hAnsi="Times New Roman"/>
                <w:b/>
              </w:rPr>
            </w:pPr>
            <w:r w:rsidRPr="007259D7">
              <w:rPr>
                <w:rFonts w:ascii="Times New Roman" w:hAnsi="Times New Roman"/>
                <w:b/>
              </w:rPr>
              <w:t>3</w:t>
            </w:r>
          </w:p>
        </w:tc>
        <w:tc>
          <w:tcPr>
            <w:tcW w:w="4536" w:type="dxa"/>
          </w:tcPr>
          <w:p w14:paraId="0254F233" w14:textId="580B2C1A" w:rsidR="008A6669" w:rsidRPr="007259D7" w:rsidRDefault="008A6669" w:rsidP="00C55FCC">
            <w:pPr>
              <w:spacing w:before="120"/>
              <w:rPr>
                <w:rFonts w:ascii="Times New Roman" w:hAnsi="Times New Roman"/>
                <w:sz w:val="24"/>
              </w:rPr>
            </w:pPr>
            <w:r w:rsidRPr="007259D7">
              <w:rPr>
                <w:rFonts w:ascii="Times New Roman" w:hAnsi="Times New Roman"/>
                <w:sz w:val="24"/>
              </w:rPr>
              <w:t xml:space="preserve">Απαιτείται </w:t>
            </w:r>
            <w:r w:rsidR="00EA0B42" w:rsidRPr="007259D7">
              <w:rPr>
                <w:rFonts w:ascii="Times New Roman" w:hAnsi="Times New Roman"/>
                <w:sz w:val="24"/>
              </w:rPr>
              <w:t>ιδιαίτερος εξοπλισμός εγκατάστασης ( δακτύλιοι εξισορρόπησης ηλεκτρικού δυναμικού ή ηλεκτρόδιο γείωσης ή ηλεκτρόδιο αναφοράς) για τη προστασία και τη σωστή λειτουργία του οργάνου</w:t>
            </w:r>
          </w:p>
          <w:p w14:paraId="525E78CC" w14:textId="6B774863" w:rsidR="00C55FCC" w:rsidRPr="007259D7" w:rsidRDefault="00EA0B42" w:rsidP="00C55FCC">
            <w:pPr>
              <w:spacing w:before="120"/>
              <w:rPr>
                <w:rFonts w:ascii="Times New Roman" w:hAnsi="Times New Roman"/>
                <w:sz w:val="24"/>
              </w:rPr>
            </w:pPr>
            <w:r w:rsidRPr="007259D7">
              <w:rPr>
                <w:rFonts w:ascii="Times New Roman" w:hAnsi="Times New Roman"/>
                <w:sz w:val="24"/>
              </w:rPr>
              <w:t>(</w:t>
            </w:r>
            <w:r w:rsidR="008A6669" w:rsidRPr="007259D7">
              <w:rPr>
                <w:rFonts w:ascii="Times New Roman" w:hAnsi="Times New Roman"/>
                <w:sz w:val="24"/>
              </w:rPr>
              <w:t xml:space="preserve">Εάν απαιτείται </w:t>
            </w:r>
            <w:r w:rsidRPr="007259D7">
              <w:rPr>
                <w:rFonts w:ascii="Times New Roman" w:hAnsi="Times New Roman"/>
                <w:sz w:val="24"/>
              </w:rPr>
              <w:t>περιλαμβάνεται, σ</w:t>
            </w:r>
            <w:r w:rsidR="008A6669" w:rsidRPr="007259D7">
              <w:rPr>
                <w:rFonts w:ascii="Times New Roman" w:hAnsi="Times New Roman"/>
                <w:sz w:val="24"/>
              </w:rPr>
              <w:t>τη προσφορά του μετρητή</w:t>
            </w:r>
            <w:r w:rsidRPr="007259D7">
              <w:rPr>
                <w:rFonts w:ascii="Times New Roman" w:hAnsi="Times New Roman"/>
                <w:sz w:val="24"/>
              </w:rPr>
              <w:t>)</w:t>
            </w:r>
            <w:r w:rsidR="009450DC" w:rsidRPr="007259D7">
              <w:rPr>
                <w:rFonts w:ascii="Times New Roman" w:hAnsi="Times New Roman"/>
                <w:sz w:val="24"/>
              </w:rPr>
              <w:t>.</w:t>
            </w:r>
          </w:p>
        </w:tc>
        <w:tc>
          <w:tcPr>
            <w:tcW w:w="1701" w:type="dxa"/>
          </w:tcPr>
          <w:p w14:paraId="0D4CFB8F"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c>
          <w:tcPr>
            <w:tcW w:w="2835" w:type="dxa"/>
          </w:tcPr>
          <w:p w14:paraId="5D5B616F"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r>
      <w:tr w:rsidR="00C55FCC" w:rsidRPr="007259D7" w14:paraId="6DF7CED5" w14:textId="77777777" w:rsidTr="004945BF">
        <w:trPr>
          <w:cantSplit/>
          <w:trHeight w:val="556"/>
        </w:trPr>
        <w:tc>
          <w:tcPr>
            <w:tcW w:w="709" w:type="dxa"/>
          </w:tcPr>
          <w:p w14:paraId="77AA10A2" w14:textId="77777777" w:rsidR="00C55FCC" w:rsidRPr="007259D7" w:rsidRDefault="00C55FCC" w:rsidP="008F5FCA">
            <w:pPr>
              <w:tabs>
                <w:tab w:val="clear" w:pos="288"/>
                <w:tab w:val="clear" w:pos="720"/>
                <w:tab w:val="clear" w:pos="4032"/>
              </w:tabs>
              <w:jc w:val="center"/>
              <w:rPr>
                <w:rFonts w:ascii="Times New Roman" w:hAnsi="Times New Roman"/>
                <w:b/>
              </w:rPr>
            </w:pPr>
            <w:r w:rsidRPr="007259D7">
              <w:rPr>
                <w:rFonts w:ascii="Times New Roman" w:hAnsi="Times New Roman"/>
                <w:b/>
                <w:szCs w:val="24"/>
              </w:rPr>
              <w:t>4</w:t>
            </w:r>
          </w:p>
        </w:tc>
        <w:tc>
          <w:tcPr>
            <w:tcW w:w="4536" w:type="dxa"/>
          </w:tcPr>
          <w:p w14:paraId="71FBCB85" w14:textId="24BE728B" w:rsidR="00C55FCC" w:rsidRPr="007259D7" w:rsidRDefault="001754A1" w:rsidP="00EA0B42">
            <w:pPr>
              <w:pStyle w:val="ac"/>
              <w:spacing w:after="120"/>
              <w:rPr>
                <w:rFonts w:ascii="Times New Roman" w:hAnsi="Times New Roman"/>
                <w:sz w:val="24"/>
                <w:lang w:val="el-GR"/>
              </w:rPr>
            </w:pPr>
            <w:r w:rsidRPr="007259D7">
              <w:rPr>
                <w:rFonts w:ascii="Times New Roman" w:hAnsi="Times New Roman"/>
                <w:sz w:val="24"/>
                <w:lang w:val="el-GR"/>
              </w:rPr>
              <w:t xml:space="preserve">Τα </w:t>
            </w:r>
            <w:proofErr w:type="spellStart"/>
            <w:r w:rsidRPr="007259D7">
              <w:rPr>
                <w:rFonts w:ascii="Times New Roman" w:hAnsi="Times New Roman"/>
                <w:sz w:val="24"/>
                <w:lang w:val="el-GR"/>
              </w:rPr>
              <w:t>παροχόμετρα</w:t>
            </w:r>
            <w:proofErr w:type="spellEnd"/>
            <w:r w:rsidR="009A62D2" w:rsidRPr="007259D7">
              <w:rPr>
                <w:rFonts w:ascii="Times New Roman" w:hAnsi="Times New Roman"/>
                <w:sz w:val="24"/>
                <w:lang w:val="el-GR"/>
              </w:rPr>
              <w:t xml:space="preserve"> είναι ονομαστικής πίεσης 16</w:t>
            </w:r>
            <w:r w:rsidR="009A62D2" w:rsidRPr="007259D7">
              <w:rPr>
                <w:rFonts w:ascii="Times New Roman" w:hAnsi="Times New Roman"/>
                <w:sz w:val="24"/>
                <w:lang w:val="en-US"/>
              </w:rPr>
              <w:t>atm</w:t>
            </w:r>
            <w:r w:rsidR="009A62D2" w:rsidRPr="007259D7">
              <w:rPr>
                <w:rFonts w:ascii="Times New Roman" w:hAnsi="Times New Roman"/>
                <w:sz w:val="24"/>
                <w:lang w:val="el-GR"/>
              </w:rPr>
              <w:t xml:space="preserve"> </w:t>
            </w:r>
          </w:p>
        </w:tc>
        <w:tc>
          <w:tcPr>
            <w:tcW w:w="1701" w:type="dxa"/>
          </w:tcPr>
          <w:p w14:paraId="63BBA98C"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c>
          <w:tcPr>
            <w:tcW w:w="2835" w:type="dxa"/>
          </w:tcPr>
          <w:p w14:paraId="31643FFE"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r>
      <w:tr w:rsidR="00C55FCC" w:rsidRPr="007259D7" w14:paraId="719877E7" w14:textId="77777777" w:rsidTr="004945BF">
        <w:trPr>
          <w:cantSplit/>
        </w:trPr>
        <w:tc>
          <w:tcPr>
            <w:tcW w:w="709" w:type="dxa"/>
          </w:tcPr>
          <w:p w14:paraId="56C6C03B" w14:textId="77777777" w:rsidR="00C55FCC" w:rsidRPr="007259D7" w:rsidRDefault="00C55FCC" w:rsidP="008F5FCA">
            <w:pPr>
              <w:jc w:val="center"/>
              <w:rPr>
                <w:rFonts w:ascii="Times New Roman" w:hAnsi="Times New Roman"/>
                <w:b/>
                <w:szCs w:val="24"/>
              </w:rPr>
            </w:pPr>
            <w:r w:rsidRPr="007259D7">
              <w:rPr>
                <w:rFonts w:ascii="Times New Roman" w:hAnsi="Times New Roman"/>
                <w:b/>
              </w:rPr>
              <w:t>5</w:t>
            </w:r>
          </w:p>
        </w:tc>
        <w:tc>
          <w:tcPr>
            <w:tcW w:w="4536" w:type="dxa"/>
          </w:tcPr>
          <w:p w14:paraId="21C98535" w14:textId="14356761" w:rsidR="00C55FCC" w:rsidRPr="007259D7" w:rsidRDefault="00B020C8" w:rsidP="008F5FCA">
            <w:pPr>
              <w:rPr>
                <w:rFonts w:ascii="Times New Roman" w:hAnsi="Times New Roman"/>
                <w:szCs w:val="24"/>
              </w:rPr>
            </w:pPr>
            <w:r w:rsidRPr="007259D7">
              <w:rPr>
                <w:rFonts w:ascii="Times New Roman" w:hAnsi="Times New Roman"/>
                <w:sz w:val="24"/>
              </w:rPr>
              <w:t xml:space="preserve">Τα άκρα των </w:t>
            </w:r>
            <w:proofErr w:type="spellStart"/>
            <w:r w:rsidRPr="007259D7">
              <w:rPr>
                <w:rFonts w:ascii="Times New Roman" w:hAnsi="Times New Roman"/>
                <w:sz w:val="24"/>
              </w:rPr>
              <w:t>παροχομέτρων</w:t>
            </w:r>
            <w:proofErr w:type="spellEnd"/>
            <w:r w:rsidRPr="007259D7">
              <w:rPr>
                <w:rFonts w:ascii="Times New Roman" w:hAnsi="Times New Roman"/>
                <w:sz w:val="24"/>
              </w:rPr>
              <w:t xml:space="preserve"> καταλήγουν σε φλάντζες με διάτρηση για υδρομετρητή με ονομαστική πίεση PN 16.</w:t>
            </w:r>
          </w:p>
        </w:tc>
        <w:tc>
          <w:tcPr>
            <w:tcW w:w="1701" w:type="dxa"/>
          </w:tcPr>
          <w:p w14:paraId="4B07F9B3" w14:textId="6A8F1B56" w:rsidR="00C55FCC" w:rsidRPr="007259D7" w:rsidRDefault="00C55FCC" w:rsidP="008F5FCA">
            <w:pPr>
              <w:tabs>
                <w:tab w:val="clear" w:pos="288"/>
                <w:tab w:val="clear" w:pos="720"/>
                <w:tab w:val="clear" w:pos="4032"/>
              </w:tabs>
              <w:spacing w:line="360" w:lineRule="auto"/>
              <w:rPr>
                <w:rFonts w:ascii="Times New Roman" w:hAnsi="Times New Roman"/>
              </w:rPr>
            </w:pPr>
          </w:p>
        </w:tc>
        <w:tc>
          <w:tcPr>
            <w:tcW w:w="2835" w:type="dxa"/>
          </w:tcPr>
          <w:p w14:paraId="0C0331C1"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r>
      <w:tr w:rsidR="00C55FCC" w:rsidRPr="007259D7" w14:paraId="56306405" w14:textId="77777777" w:rsidTr="004945BF">
        <w:trPr>
          <w:cantSplit/>
        </w:trPr>
        <w:tc>
          <w:tcPr>
            <w:tcW w:w="709" w:type="dxa"/>
          </w:tcPr>
          <w:p w14:paraId="013CBB01" w14:textId="77777777" w:rsidR="00C55FCC" w:rsidRPr="007259D7" w:rsidRDefault="00C55FCC" w:rsidP="008F5FCA">
            <w:pPr>
              <w:tabs>
                <w:tab w:val="clear" w:pos="288"/>
                <w:tab w:val="clear" w:pos="720"/>
                <w:tab w:val="clear" w:pos="4032"/>
              </w:tabs>
              <w:jc w:val="center"/>
              <w:rPr>
                <w:rFonts w:ascii="Times New Roman" w:hAnsi="Times New Roman"/>
                <w:b/>
              </w:rPr>
            </w:pPr>
            <w:r w:rsidRPr="007259D7">
              <w:rPr>
                <w:rFonts w:ascii="Times New Roman" w:hAnsi="Times New Roman"/>
                <w:b/>
                <w:szCs w:val="24"/>
              </w:rPr>
              <w:t>6</w:t>
            </w:r>
          </w:p>
        </w:tc>
        <w:tc>
          <w:tcPr>
            <w:tcW w:w="4536" w:type="dxa"/>
          </w:tcPr>
          <w:p w14:paraId="11DEC000" w14:textId="04F15AD0" w:rsidR="00C55FCC" w:rsidRPr="007259D7" w:rsidRDefault="00B020C8" w:rsidP="004C63D3">
            <w:pPr>
              <w:pStyle w:val="ac"/>
              <w:spacing w:after="120"/>
              <w:rPr>
                <w:rFonts w:ascii="Times New Roman" w:hAnsi="Times New Roman"/>
                <w:sz w:val="24"/>
                <w:lang w:val="el-GR"/>
              </w:rPr>
            </w:pPr>
            <w:r w:rsidRPr="007259D7">
              <w:rPr>
                <w:rFonts w:ascii="Times New Roman" w:hAnsi="Times New Roman"/>
                <w:sz w:val="24"/>
                <w:lang w:val="el-GR"/>
              </w:rPr>
              <w:t>Τα όρια θερμοκρασιών λειτουργίας πρέπει να περιλαμβάνουν τις θερμοκρασίες -5</w:t>
            </w:r>
            <w:r w:rsidRPr="007259D7">
              <w:rPr>
                <w:rFonts w:ascii="Times New Roman" w:hAnsi="Times New Roman"/>
                <w:sz w:val="24"/>
                <w:vertAlign w:val="superscript"/>
                <w:lang w:val="el-GR"/>
              </w:rPr>
              <w:t>ο</w:t>
            </w:r>
            <w:r w:rsidRPr="007259D7">
              <w:rPr>
                <w:rFonts w:ascii="Times New Roman" w:hAnsi="Times New Roman"/>
                <w:sz w:val="24"/>
              </w:rPr>
              <w:t>C</w:t>
            </w:r>
            <w:r w:rsidRPr="007259D7">
              <w:rPr>
                <w:rFonts w:ascii="Times New Roman" w:hAnsi="Times New Roman"/>
                <w:sz w:val="24"/>
                <w:lang w:val="el-GR"/>
              </w:rPr>
              <w:t xml:space="preserve"> έως +50</w:t>
            </w:r>
            <w:r w:rsidRPr="007259D7">
              <w:rPr>
                <w:rFonts w:ascii="Times New Roman" w:hAnsi="Times New Roman"/>
                <w:sz w:val="24"/>
                <w:vertAlign w:val="superscript"/>
                <w:lang w:val="el-GR"/>
              </w:rPr>
              <w:t>ο</w:t>
            </w:r>
            <w:r w:rsidRPr="007259D7">
              <w:rPr>
                <w:rFonts w:ascii="Times New Roman" w:hAnsi="Times New Roman"/>
                <w:sz w:val="24"/>
              </w:rPr>
              <w:t>C</w:t>
            </w:r>
            <w:r w:rsidRPr="007259D7">
              <w:rPr>
                <w:rFonts w:ascii="Times New Roman" w:hAnsi="Times New Roman"/>
                <w:sz w:val="24"/>
                <w:lang w:val="el-GR"/>
              </w:rPr>
              <w:t xml:space="preserve"> και θερμοκρασία νερού  0,1</w:t>
            </w:r>
            <w:r w:rsidRPr="007259D7">
              <w:rPr>
                <w:rFonts w:ascii="Times New Roman" w:hAnsi="Times New Roman"/>
                <w:sz w:val="24"/>
                <w:vertAlign w:val="superscript"/>
                <w:lang w:val="el-GR"/>
              </w:rPr>
              <w:t>ο</w:t>
            </w:r>
            <w:r w:rsidRPr="007259D7">
              <w:rPr>
                <w:rFonts w:ascii="Times New Roman" w:hAnsi="Times New Roman"/>
                <w:sz w:val="24"/>
              </w:rPr>
              <w:t>C</w:t>
            </w:r>
            <w:r w:rsidRPr="007259D7">
              <w:rPr>
                <w:rFonts w:ascii="Times New Roman" w:hAnsi="Times New Roman"/>
                <w:sz w:val="24"/>
                <w:lang w:val="el-GR"/>
              </w:rPr>
              <w:t xml:space="preserve"> έως +30</w:t>
            </w:r>
            <w:r w:rsidRPr="007259D7">
              <w:rPr>
                <w:rFonts w:ascii="Times New Roman" w:hAnsi="Times New Roman"/>
                <w:sz w:val="24"/>
                <w:vertAlign w:val="superscript"/>
                <w:lang w:val="el-GR"/>
              </w:rPr>
              <w:t xml:space="preserve">ο </w:t>
            </w:r>
            <w:r w:rsidRPr="007259D7">
              <w:rPr>
                <w:rFonts w:ascii="Times New Roman" w:hAnsi="Times New Roman"/>
                <w:sz w:val="24"/>
              </w:rPr>
              <w:t>C</w:t>
            </w:r>
            <w:r w:rsidRPr="007259D7">
              <w:rPr>
                <w:rFonts w:ascii="Times New Roman" w:hAnsi="Times New Roman"/>
                <w:sz w:val="24"/>
                <w:lang w:val="el-GR"/>
              </w:rPr>
              <w:t>.</w:t>
            </w:r>
          </w:p>
        </w:tc>
        <w:tc>
          <w:tcPr>
            <w:tcW w:w="1701" w:type="dxa"/>
          </w:tcPr>
          <w:p w14:paraId="2978810A"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c>
          <w:tcPr>
            <w:tcW w:w="2835" w:type="dxa"/>
          </w:tcPr>
          <w:p w14:paraId="0EFB3517"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r>
      <w:tr w:rsidR="00C55FCC" w:rsidRPr="007259D7" w14:paraId="5423CF2D" w14:textId="77777777" w:rsidTr="004945BF">
        <w:trPr>
          <w:cantSplit/>
        </w:trPr>
        <w:tc>
          <w:tcPr>
            <w:tcW w:w="709" w:type="dxa"/>
          </w:tcPr>
          <w:p w14:paraId="1979FFE7" w14:textId="77777777" w:rsidR="00C55FCC" w:rsidRPr="007259D7" w:rsidRDefault="00C55FCC" w:rsidP="008F5FCA">
            <w:pPr>
              <w:jc w:val="center"/>
              <w:rPr>
                <w:rFonts w:ascii="Times New Roman" w:hAnsi="Times New Roman"/>
                <w:b/>
                <w:szCs w:val="24"/>
              </w:rPr>
            </w:pPr>
            <w:r w:rsidRPr="007259D7">
              <w:rPr>
                <w:rFonts w:ascii="Times New Roman" w:hAnsi="Times New Roman"/>
                <w:b/>
              </w:rPr>
              <w:t>7</w:t>
            </w:r>
          </w:p>
        </w:tc>
        <w:tc>
          <w:tcPr>
            <w:tcW w:w="4536" w:type="dxa"/>
          </w:tcPr>
          <w:p w14:paraId="785B083F" w14:textId="182B56AB" w:rsidR="00C55FCC" w:rsidRPr="007259D7" w:rsidRDefault="002E6092" w:rsidP="007E4143">
            <w:pPr>
              <w:pStyle w:val="ac"/>
              <w:spacing w:after="120"/>
              <w:rPr>
                <w:rFonts w:ascii="Times New Roman" w:hAnsi="Times New Roman"/>
                <w:sz w:val="24"/>
                <w:lang w:val="el-GR"/>
              </w:rPr>
            </w:pPr>
            <w:r w:rsidRPr="00D415AB">
              <w:rPr>
                <w:rFonts w:ascii="Times New Roman" w:hAnsi="Times New Roman"/>
                <w:sz w:val="24"/>
                <w:lang w:val="el-GR"/>
              </w:rPr>
              <w:t>Οι μετρητές θα λειτουργούν με την χρήση εξωτερικής τροφοδοσίας 24 VDC (-55% / +30%).</w:t>
            </w:r>
          </w:p>
        </w:tc>
        <w:tc>
          <w:tcPr>
            <w:tcW w:w="1701" w:type="dxa"/>
          </w:tcPr>
          <w:p w14:paraId="57585617"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c>
          <w:tcPr>
            <w:tcW w:w="2835" w:type="dxa"/>
          </w:tcPr>
          <w:p w14:paraId="72EB9E46"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r>
      <w:tr w:rsidR="00C55FCC" w:rsidRPr="007259D7" w14:paraId="2C9DD30B" w14:textId="77777777" w:rsidTr="004945BF">
        <w:trPr>
          <w:cantSplit/>
        </w:trPr>
        <w:tc>
          <w:tcPr>
            <w:tcW w:w="709" w:type="dxa"/>
          </w:tcPr>
          <w:p w14:paraId="7CCFD2FA" w14:textId="77777777" w:rsidR="00C55FCC" w:rsidRPr="007259D7" w:rsidRDefault="00C55FCC" w:rsidP="008F5FCA">
            <w:pPr>
              <w:tabs>
                <w:tab w:val="clear" w:pos="288"/>
                <w:tab w:val="clear" w:pos="720"/>
                <w:tab w:val="clear" w:pos="4032"/>
              </w:tabs>
              <w:jc w:val="center"/>
              <w:rPr>
                <w:rFonts w:ascii="Times New Roman" w:hAnsi="Times New Roman"/>
                <w:b/>
              </w:rPr>
            </w:pPr>
            <w:r w:rsidRPr="007259D7">
              <w:rPr>
                <w:rFonts w:ascii="Times New Roman" w:hAnsi="Times New Roman"/>
                <w:b/>
                <w:szCs w:val="24"/>
              </w:rPr>
              <w:t>8</w:t>
            </w:r>
          </w:p>
        </w:tc>
        <w:tc>
          <w:tcPr>
            <w:tcW w:w="4536" w:type="dxa"/>
          </w:tcPr>
          <w:p w14:paraId="4BDDB4A9" w14:textId="5A210163" w:rsidR="00C55FCC" w:rsidRPr="007259D7" w:rsidRDefault="009A62D2" w:rsidP="00ED46F2">
            <w:pPr>
              <w:pStyle w:val="ac"/>
              <w:spacing w:after="120"/>
              <w:rPr>
                <w:rFonts w:ascii="Times New Roman" w:hAnsi="Times New Roman"/>
                <w:sz w:val="24"/>
                <w:lang w:val="el-GR"/>
              </w:rPr>
            </w:pPr>
            <w:r w:rsidRPr="007259D7">
              <w:rPr>
                <w:rFonts w:ascii="Times New Roman" w:hAnsi="Times New Roman"/>
                <w:sz w:val="24"/>
                <w:lang w:val="el-GR"/>
              </w:rPr>
              <w:t>Οι μετρητές παροχής</w:t>
            </w:r>
            <w:r w:rsidR="0050149F" w:rsidRPr="007259D7">
              <w:rPr>
                <w:rFonts w:ascii="Times New Roman" w:hAnsi="Times New Roman"/>
                <w:sz w:val="24"/>
                <w:lang w:val="el-GR"/>
              </w:rPr>
              <w:t xml:space="preserve"> </w:t>
            </w:r>
            <w:r w:rsidRPr="007259D7">
              <w:rPr>
                <w:rFonts w:ascii="Times New Roman" w:hAnsi="Times New Roman"/>
                <w:sz w:val="24"/>
                <w:lang w:val="el-GR"/>
              </w:rPr>
              <w:t xml:space="preserve">είναι ηλεκτρομαγνητικού τύπου, τύπου γραμμής με φλάντζες, ώστε να ταιριάζουν με το μέγεθος του σωλήνα και την κλίμακα της παροχής. Η αρχή λειτουργίας των μετρητών είναι ο Νόμος του </w:t>
            </w:r>
            <w:proofErr w:type="spellStart"/>
            <w:r w:rsidRPr="007259D7">
              <w:rPr>
                <w:rFonts w:ascii="Times New Roman" w:hAnsi="Times New Roman"/>
                <w:sz w:val="24"/>
                <w:lang w:val="el-GR"/>
              </w:rPr>
              <w:t>Faraday</w:t>
            </w:r>
            <w:proofErr w:type="spellEnd"/>
            <w:r w:rsidRPr="007259D7">
              <w:rPr>
                <w:rFonts w:ascii="Times New Roman" w:hAnsi="Times New Roman"/>
                <w:sz w:val="24"/>
                <w:lang w:val="el-GR"/>
              </w:rPr>
              <w:t xml:space="preserve"> για την ηλεκτρομαγνητική επαγωγή, βασιζόμενη στο παλμικό συνεχές μαγνητικό πεδίο και σε </w:t>
            </w:r>
            <w:proofErr w:type="spellStart"/>
            <w:r w:rsidRPr="007259D7">
              <w:rPr>
                <w:rFonts w:ascii="Times New Roman" w:hAnsi="Times New Roman"/>
                <w:sz w:val="24"/>
                <w:lang w:val="el-GR"/>
              </w:rPr>
              <w:t>d.c</w:t>
            </w:r>
            <w:proofErr w:type="spellEnd"/>
            <w:r w:rsidRPr="007259D7">
              <w:rPr>
                <w:rFonts w:ascii="Times New Roman" w:hAnsi="Times New Roman"/>
                <w:sz w:val="24"/>
                <w:lang w:val="el-GR"/>
              </w:rPr>
              <w:t>. τεχνικές παλμών (</w:t>
            </w:r>
            <w:proofErr w:type="spellStart"/>
            <w:r w:rsidRPr="007259D7">
              <w:rPr>
                <w:rFonts w:ascii="Times New Roman" w:hAnsi="Times New Roman"/>
                <w:sz w:val="24"/>
                <w:lang w:val="el-GR"/>
              </w:rPr>
              <w:t>d.c</w:t>
            </w:r>
            <w:proofErr w:type="spellEnd"/>
            <w:r w:rsidRPr="007259D7">
              <w:rPr>
                <w:rFonts w:ascii="Times New Roman" w:hAnsi="Times New Roman"/>
                <w:sz w:val="24"/>
                <w:lang w:val="el-GR"/>
              </w:rPr>
              <w:t xml:space="preserve">. </w:t>
            </w:r>
            <w:proofErr w:type="spellStart"/>
            <w:r w:rsidRPr="007259D7">
              <w:rPr>
                <w:rFonts w:ascii="Times New Roman" w:hAnsi="Times New Roman"/>
                <w:sz w:val="24"/>
                <w:lang w:val="el-GR"/>
              </w:rPr>
              <w:t>pulse</w:t>
            </w:r>
            <w:proofErr w:type="spellEnd"/>
            <w:r w:rsidRPr="007259D7">
              <w:rPr>
                <w:rFonts w:ascii="Times New Roman" w:hAnsi="Times New Roman"/>
                <w:sz w:val="24"/>
                <w:lang w:val="el-GR"/>
              </w:rPr>
              <w:t xml:space="preserve"> </w:t>
            </w:r>
            <w:proofErr w:type="spellStart"/>
            <w:r w:rsidRPr="007259D7">
              <w:rPr>
                <w:rFonts w:ascii="Times New Roman" w:hAnsi="Times New Roman"/>
                <w:sz w:val="24"/>
                <w:lang w:val="el-GR"/>
              </w:rPr>
              <w:t>techniques</w:t>
            </w:r>
            <w:proofErr w:type="spellEnd"/>
            <w:r w:rsidRPr="007259D7">
              <w:rPr>
                <w:rFonts w:ascii="Times New Roman" w:hAnsi="Times New Roman"/>
                <w:sz w:val="24"/>
                <w:lang w:val="el-GR"/>
              </w:rPr>
              <w:t>).</w:t>
            </w:r>
          </w:p>
        </w:tc>
        <w:tc>
          <w:tcPr>
            <w:tcW w:w="1701" w:type="dxa"/>
          </w:tcPr>
          <w:p w14:paraId="13688A58"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c>
          <w:tcPr>
            <w:tcW w:w="2835" w:type="dxa"/>
          </w:tcPr>
          <w:p w14:paraId="2C90085E" w14:textId="77777777" w:rsidR="00C55FCC" w:rsidRPr="007259D7" w:rsidRDefault="00C55FCC" w:rsidP="008F5FCA">
            <w:pPr>
              <w:tabs>
                <w:tab w:val="clear" w:pos="288"/>
                <w:tab w:val="clear" w:pos="720"/>
                <w:tab w:val="clear" w:pos="4032"/>
              </w:tabs>
              <w:spacing w:line="360" w:lineRule="auto"/>
              <w:rPr>
                <w:rFonts w:ascii="Times New Roman" w:hAnsi="Times New Roman"/>
              </w:rPr>
            </w:pPr>
          </w:p>
        </w:tc>
      </w:tr>
      <w:tr w:rsidR="002D7F6F" w:rsidRPr="007259D7" w14:paraId="7E3E37A8" w14:textId="77777777" w:rsidTr="004945BF">
        <w:trPr>
          <w:cantSplit/>
        </w:trPr>
        <w:tc>
          <w:tcPr>
            <w:tcW w:w="709" w:type="dxa"/>
          </w:tcPr>
          <w:p w14:paraId="37369271" w14:textId="24F538C3" w:rsidR="002D7F6F" w:rsidRPr="002D7F6F" w:rsidRDefault="002D7F6F" w:rsidP="000D1BD3">
            <w:pPr>
              <w:jc w:val="center"/>
              <w:rPr>
                <w:rFonts w:ascii="Times New Roman" w:hAnsi="Times New Roman"/>
                <w:b/>
                <w:szCs w:val="24"/>
                <w:lang w:val="en-US"/>
              </w:rPr>
            </w:pPr>
            <w:r>
              <w:rPr>
                <w:rFonts w:ascii="Times New Roman" w:hAnsi="Times New Roman"/>
                <w:b/>
                <w:szCs w:val="24"/>
                <w:lang w:val="en-US"/>
              </w:rPr>
              <w:t>9</w:t>
            </w:r>
          </w:p>
        </w:tc>
        <w:tc>
          <w:tcPr>
            <w:tcW w:w="4536" w:type="dxa"/>
          </w:tcPr>
          <w:p w14:paraId="439CC627" w14:textId="777ADE72" w:rsidR="002D7F6F" w:rsidRPr="007259D7" w:rsidRDefault="002D7F6F" w:rsidP="000D1BD3">
            <w:pPr>
              <w:pStyle w:val="ad"/>
              <w:spacing w:after="120"/>
              <w:rPr>
                <w:rFonts w:ascii="Times New Roman" w:hAnsi="Times New Roman" w:cs="Times New Roman"/>
                <w:sz w:val="24"/>
                <w:lang w:val="el-GR"/>
              </w:rPr>
            </w:pPr>
            <w:r w:rsidRPr="007259D7">
              <w:rPr>
                <w:rFonts w:ascii="Times New Roman" w:hAnsi="Times New Roman" w:cs="Times New Roman"/>
                <w:sz w:val="24"/>
                <w:lang w:val="el-GR"/>
              </w:rPr>
              <w:t xml:space="preserve">Το προδιαγεγραμμένο εύρος παροχής θα μετριέται με ακρίβεια (αισθητηρίου &amp;  μετατροπέα)  της τάξης του   ±0,5% της μετρούμενης τιμής </w:t>
            </w:r>
            <w:r w:rsidRPr="007259D7">
              <w:rPr>
                <w:rFonts w:ascii="Times New Roman" w:hAnsi="Times New Roman" w:cs="Times New Roman"/>
                <w:lang w:val="el-GR"/>
              </w:rPr>
              <w:t>±</w:t>
            </w:r>
            <w:r w:rsidRPr="007259D7">
              <w:rPr>
                <w:rFonts w:ascii="Times New Roman" w:hAnsi="Times New Roman" w:cs="Times New Roman"/>
                <w:sz w:val="24"/>
                <w:lang w:val="el-GR"/>
              </w:rPr>
              <w:t>2</w:t>
            </w:r>
            <w:r w:rsidRPr="007259D7">
              <w:rPr>
                <w:rFonts w:ascii="Times New Roman" w:hAnsi="Times New Roman" w:cs="Times New Roman"/>
                <w:sz w:val="24"/>
              </w:rPr>
              <w:t>mm</w:t>
            </w:r>
            <w:r w:rsidRPr="007259D7">
              <w:rPr>
                <w:rFonts w:ascii="Times New Roman" w:hAnsi="Times New Roman" w:cs="Times New Roman"/>
                <w:sz w:val="24"/>
                <w:lang w:val="el-GR"/>
              </w:rPr>
              <w:t>/</w:t>
            </w:r>
            <w:r w:rsidRPr="007259D7">
              <w:rPr>
                <w:rFonts w:ascii="Times New Roman" w:hAnsi="Times New Roman" w:cs="Times New Roman"/>
                <w:sz w:val="24"/>
              </w:rPr>
              <w:t>s</w:t>
            </w:r>
          </w:p>
        </w:tc>
        <w:tc>
          <w:tcPr>
            <w:tcW w:w="1701" w:type="dxa"/>
          </w:tcPr>
          <w:p w14:paraId="706A9C7C" w14:textId="121F527C"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502247A"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7EAD6666" w14:textId="77777777" w:rsidTr="004945BF">
        <w:trPr>
          <w:cantSplit/>
        </w:trPr>
        <w:tc>
          <w:tcPr>
            <w:tcW w:w="709" w:type="dxa"/>
          </w:tcPr>
          <w:p w14:paraId="5DD225C2" w14:textId="784FC5C6" w:rsidR="002D7F6F" w:rsidRPr="007259D7" w:rsidRDefault="002D7F6F" w:rsidP="000D1BD3">
            <w:pPr>
              <w:jc w:val="center"/>
              <w:rPr>
                <w:rFonts w:ascii="Times New Roman" w:hAnsi="Times New Roman"/>
                <w:b/>
                <w:szCs w:val="24"/>
              </w:rPr>
            </w:pPr>
            <w:r>
              <w:rPr>
                <w:rFonts w:ascii="Times New Roman" w:hAnsi="Times New Roman"/>
                <w:b/>
                <w:szCs w:val="24"/>
              </w:rPr>
              <w:t>10</w:t>
            </w:r>
          </w:p>
        </w:tc>
        <w:tc>
          <w:tcPr>
            <w:tcW w:w="4536" w:type="dxa"/>
          </w:tcPr>
          <w:p w14:paraId="34C899E0" w14:textId="6B3AA266"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 xml:space="preserve">Το σώμα του </w:t>
            </w:r>
            <w:proofErr w:type="spellStart"/>
            <w:r w:rsidRPr="007259D7">
              <w:rPr>
                <w:rFonts w:ascii="Times New Roman" w:hAnsi="Times New Roman"/>
                <w:sz w:val="24"/>
                <w:lang w:val="el-GR"/>
              </w:rPr>
              <w:t>παροχομέτρου</w:t>
            </w:r>
            <w:proofErr w:type="spellEnd"/>
            <w:r w:rsidRPr="007259D7">
              <w:rPr>
                <w:rFonts w:ascii="Times New Roman" w:hAnsi="Times New Roman"/>
                <w:sz w:val="24"/>
                <w:lang w:val="el-GR"/>
              </w:rPr>
              <w:t xml:space="preserve"> διαθέτει βαθμό προστασίας </w:t>
            </w:r>
            <w:r w:rsidRPr="007259D7">
              <w:rPr>
                <w:rFonts w:ascii="Times New Roman" w:hAnsi="Times New Roman"/>
                <w:b/>
                <w:sz w:val="24"/>
                <w:lang w:val="el-GR"/>
              </w:rPr>
              <w:t>IP68 για μόνιμη βύθιση</w:t>
            </w:r>
            <w:r w:rsidRPr="007259D7">
              <w:rPr>
                <w:rFonts w:ascii="Times New Roman" w:hAnsi="Times New Roman"/>
                <w:sz w:val="24"/>
                <w:lang w:val="el-GR"/>
              </w:rPr>
              <w:t xml:space="preserve"> κάτω από στήλη ύδατος 1,5m σύμφωνα με το πρότυπο ΕΝ60529.</w:t>
            </w:r>
          </w:p>
          <w:p w14:paraId="61FF634F" w14:textId="45EF59EE" w:rsidR="002D7F6F" w:rsidRPr="007259D7" w:rsidRDefault="002D7F6F" w:rsidP="000D1BD3">
            <w:pPr>
              <w:rPr>
                <w:rFonts w:ascii="Times New Roman" w:hAnsi="Times New Roman"/>
                <w:szCs w:val="24"/>
              </w:rPr>
            </w:pPr>
          </w:p>
        </w:tc>
        <w:tc>
          <w:tcPr>
            <w:tcW w:w="1701" w:type="dxa"/>
          </w:tcPr>
          <w:p w14:paraId="1D91B3C1"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79A9B5B9"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66DDEC65" w14:textId="77777777" w:rsidTr="004945BF">
        <w:trPr>
          <w:cantSplit/>
        </w:trPr>
        <w:tc>
          <w:tcPr>
            <w:tcW w:w="709" w:type="dxa"/>
          </w:tcPr>
          <w:p w14:paraId="5D3E6258" w14:textId="257157F9" w:rsidR="002D7F6F" w:rsidRPr="007259D7" w:rsidRDefault="002D7F6F" w:rsidP="000D1BD3">
            <w:pPr>
              <w:jc w:val="center"/>
              <w:rPr>
                <w:rFonts w:ascii="Times New Roman" w:hAnsi="Times New Roman"/>
                <w:b/>
                <w:szCs w:val="24"/>
              </w:rPr>
            </w:pPr>
            <w:r w:rsidRPr="007259D7">
              <w:rPr>
                <w:rFonts w:ascii="Times New Roman" w:hAnsi="Times New Roman"/>
                <w:b/>
                <w:szCs w:val="24"/>
              </w:rPr>
              <w:t>1</w:t>
            </w:r>
            <w:r>
              <w:rPr>
                <w:rFonts w:ascii="Times New Roman" w:hAnsi="Times New Roman"/>
                <w:b/>
                <w:szCs w:val="24"/>
              </w:rPr>
              <w:t>1</w:t>
            </w:r>
          </w:p>
        </w:tc>
        <w:tc>
          <w:tcPr>
            <w:tcW w:w="4536" w:type="dxa"/>
          </w:tcPr>
          <w:p w14:paraId="3D4FBD95" w14:textId="5B23B159" w:rsidR="002D7F6F" w:rsidRPr="007259D7" w:rsidRDefault="002D7F6F" w:rsidP="000D1BD3">
            <w:pPr>
              <w:pStyle w:val="ac"/>
              <w:rPr>
                <w:rFonts w:ascii="Times New Roman" w:hAnsi="Times New Roman"/>
                <w:sz w:val="24"/>
                <w:lang w:val="el-GR"/>
              </w:rPr>
            </w:pPr>
            <w:r w:rsidRPr="007259D7">
              <w:rPr>
                <w:rFonts w:ascii="Times New Roman" w:hAnsi="Times New Roman"/>
                <w:sz w:val="24"/>
                <w:lang w:val="el-GR"/>
              </w:rPr>
              <w:t>Οι ηλεκτρονικοί μετατροπείς (</w:t>
            </w:r>
            <w:proofErr w:type="spellStart"/>
            <w:r w:rsidRPr="007259D7">
              <w:rPr>
                <w:rFonts w:ascii="Times New Roman" w:hAnsi="Times New Roman"/>
                <w:sz w:val="24"/>
                <w:lang w:val="el-GR"/>
              </w:rPr>
              <w:t>Converter</w:t>
            </w:r>
            <w:proofErr w:type="spellEnd"/>
            <w:r w:rsidRPr="007259D7">
              <w:rPr>
                <w:rFonts w:ascii="Times New Roman" w:hAnsi="Times New Roman"/>
                <w:sz w:val="24"/>
                <w:lang w:val="el-GR"/>
              </w:rPr>
              <w:t xml:space="preserve">) διαθέτουν  βαθμό προστασίας </w:t>
            </w:r>
            <w:r w:rsidRPr="007259D7">
              <w:rPr>
                <w:rFonts w:ascii="Times New Roman" w:hAnsi="Times New Roman"/>
                <w:b/>
                <w:sz w:val="24"/>
                <w:lang w:val="el-GR"/>
              </w:rPr>
              <w:t>κατ’ ελάχιστον IP67</w:t>
            </w:r>
            <w:r w:rsidRPr="007259D7">
              <w:rPr>
                <w:rFonts w:ascii="Times New Roman" w:hAnsi="Times New Roman"/>
                <w:sz w:val="24"/>
                <w:lang w:val="el-GR"/>
              </w:rPr>
              <w:t xml:space="preserve">.  </w:t>
            </w:r>
          </w:p>
        </w:tc>
        <w:tc>
          <w:tcPr>
            <w:tcW w:w="1701" w:type="dxa"/>
          </w:tcPr>
          <w:p w14:paraId="3728E16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365B47CA"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59661E6D" w14:textId="77777777" w:rsidTr="004945BF">
        <w:trPr>
          <w:cantSplit/>
          <w:trHeight w:val="2683"/>
        </w:trPr>
        <w:tc>
          <w:tcPr>
            <w:tcW w:w="709" w:type="dxa"/>
          </w:tcPr>
          <w:p w14:paraId="1EE83195" w14:textId="67CC088D" w:rsidR="002D7F6F" w:rsidRPr="007259D7" w:rsidRDefault="002D7F6F" w:rsidP="000D1BD3">
            <w:pPr>
              <w:jc w:val="center"/>
              <w:rPr>
                <w:rFonts w:ascii="Times New Roman" w:hAnsi="Times New Roman"/>
                <w:b/>
                <w:szCs w:val="24"/>
              </w:rPr>
            </w:pPr>
            <w:r w:rsidRPr="007259D7">
              <w:rPr>
                <w:rFonts w:ascii="Times New Roman" w:hAnsi="Times New Roman"/>
                <w:b/>
                <w:szCs w:val="24"/>
                <w:lang w:val="en-US"/>
              </w:rPr>
              <w:t>1</w:t>
            </w:r>
            <w:r>
              <w:rPr>
                <w:rFonts w:ascii="Times New Roman" w:hAnsi="Times New Roman"/>
                <w:b/>
                <w:szCs w:val="24"/>
              </w:rPr>
              <w:t>2</w:t>
            </w:r>
          </w:p>
        </w:tc>
        <w:tc>
          <w:tcPr>
            <w:tcW w:w="4536" w:type="dxa"/>
          </w:tcPr>
          <w:p w14:paraId="4CC2EDA1" w14:textId="57794A1C" w:rsidR="002D7F6F" w:rsidRPr="007259D7" w:rsidRDefault="002D7F6F" w:rsidP="000D1BD3">
            <w:pPr>
              <w:pStyle w:val="ac"/>
              <w:rPr>
                <w:rFonts w:ascii="Times New Roman" w:hAnsi="Times New Roman"/>
                <w:sz w:val="24"/>
                <w:lang w:val="el-GR"/>
              </w:rPr>
            </w:pPr>
            <w:r w:rsidRPr="007259D7">
              <w:rPr>
                <w:rFonts w:ascii="Times New Roman" w:hAnsi="Times New Roman"/>
                <w:sz w:val="24"/>
                <w:lang w:val="el-GR"/>
              </w:rPr>
              <w:t>Οι συνδέσεις μεταξύ αισθητηρίου-σώματος και ηλεκτρονικού μετατροπέα θα πραγματοποιούνται μέσω ειδικών καλωδίων (το καλώδιο διασύνδεσης θα είναι ενσωματωμένο και συνδεμένο στο αισθητήριο) προστατευμένα έναντι ηλεκτρομαγνητικών παρεμβολών τα οποία θα εξασφαλίζουν την μεταφορά του σήματος χωρίς απώλειες σε απόσταση μέχρι και 30   μέτρων</w:t>
            </w:r>
            <w:r w:rsidRPr="007259D7">
              <w:rPr>
                <w:rFonts w:ascii="Times New Roman" w:hAnsi="Times New Roman"/>
                <w:b/>
                <w:i/>
                <w:sz w:val="24"/>
                <w:lang w:val="el-GR"/>
              </w:rPr>
              <w:t>.</w:t>
            </w:r>
          </w:p>
        </w:tc>
        <w:tc>
          <w:tcPr>
            <w:tcW w:w="1701" w:type="dxa"/>
          </w:tcPr>
          <w:p w14:paraId="6D2324C8"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7847110D"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1CD2EF3B" w14:textId="77777777" w:rsidTr="004945BF">
        <w:trPr>
          <w:cantSplit/>
        </w:trPr>
        <w:tc>
          <w:tcPr>
            <w:tcW w:w="709" w:type="dxa"/>
          </w:tcPr>
          <w:p w14:paraId="7E80F595" w14:textId="1D61705B" w:rsidR="002D7F6F" w:rsidRPr="007259D7" w:rsidRDefault="002D7F6F" w:rsidP="000D1BD3">
            <w:pPr>
              <w:jc w:val="center"/>
              <w:rPr>
                <w:rFonts w:ascii="Times New Roman" w:hAnsi="Times New Roman"/>
                <w:b/>
                <w:szCs w:val="24"/>
              </w:rPr>
            </w:pPr>
            <w:r w:rsidRPr="007259D7">
              <w:rPr>
                <w:rFonts w:ascii="Times New Roman" w:hAnsi="Times New Roman"/>
                <w:b/>
                <w:szCs w:val="24"/>
              </w:rPr>
              <w:t>1</w:t>
            </w:r>
            <w:r>
              <w:rPr>
                <w:rFonts w:ascii="Times New Roman" w:hAnsi="Times New Roman"/>
                <w:b/>
                <w:szCs w:val="24"/>
              </w:rPr>
              <w:t>3</w:t>
            </w:r>
          </w:p>
        </w:tc>
        <w:tc>
          <w:tcPr>
            <w:tcW w:w="4536" w:type="dxa"/>
          </w:tcPr>
          <w:p w14:paraId="345A5209" w14:textId="533309FD" w:rsidR="002D7F6F" w:rsidRPr="007259D7" w:rsidRDefault="002D7F6F" w:rsidP="000D1BD3">
            <w:pPr>
              <w:pStyle w:val="ac"/>
              <w:rPr>
                <w:rFonts w:ascii="Times New Roman" w:hAnsi="Times New Roman"/>
                <w:sz w:val="24"/>
                <w:lang w:val="el-GR"/>
              </w:rPr>
            </w:pPr>
            <w:r w:rsidRPr="007259D7">
              <w:rPr>
                <w:rFonts w:ascii="Times New Roman" w:hAnsi="Times New Roman"/>
                <w:sz w:val="24"/>
                <w:lang w:val="el-GR"/>
              </w:rPr>
              <w:t xml:space="preserve">Στην προσφερόμενη τιμή κάθε </w:t>
            </w:r>
            <w:proofErr w:type="spellStart"/>
            <w:r w:rsidRPr="007259D7">
              <w:rPr>
                <w:rFonts w:ascii="Times New Roman" w:hAnsi="Times New Roman"/>
                <w:sz w:val="24"/>
                <w:lang w:val="el-GR"/>
              </w:rPr>
              <w:t>παροχομέτρου</w:t>
            </w:r>
            <w:proofErr w:type="spellEnd"/>
            <w:r w:rsidRPr="007259D7">
              <w:rPr>
                <w:rFonts w:ascii="Times New Roman" w:hAnsi="Times New Roman"/>
                <w:sz w:val="24"/>
                <w:lang w:val="el-GR"/>
              </w:rPr>
              <w:t xml:space="preserve"> συμπεριλαμβάνεται και η παράδοση 20 μέτρων  καλωδίου από τον οίκο κατασκευής του.</w:t>
            </w:r>
          </w:p>
        </w:tc>
        <w:tc>
          <w:tcPr>
            <w:tcW w:w="1701" w:type="dxa"/>
          </w:tcPr>
          <w:p w14:paraId="0809F55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0114FA4C"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70233C0F" w14:textId="77777777" w:rsidTr="004945BF">
        <w:trPr>
          <w:cantSplit/>
        </w:trPr>
        <w:tc>
          <w:tcPr>
            <w:tcW w:w="709" w:type="dxa"/>
          </w:tcPr>
          <w:p w14:paraId="6AC2BAA0" w14:textId="6D6B2A28" w:rsidR="002D7F6F" w:rsidRPr="007259D7" w:rsidRDefault="002D7F6F" w:rsidP="000D1BD3">
            <w:pPr>
              <w:jc w:val="center"/>
              <w:rPr>
                <w:rFonts w:ascii="Times New Roman" w:hAnsi="Times New Roman"/>
                <w:b/>
                <w:szCs w:val="24"/>
              </w:rPr>
            </w:pPr>
            <w:r w:rsidRPr="007259D7">
              <w:rPr>
                <w:rFonts w:ascii="Times New Roman" w:hAnsi="Times New Roman"/>
                <w:b/>
                <w:szCs w:val="24"/>
              </w:rPr>
              <w:t>1</w:t>
            </w:r>
            <w:r>
              <w:rPr>
                <w:rFonts w:ascii="Times New Roman" w:hAnsi="Times New Roman"/>
                <w:b/>
                <w:szCs w:val="24"/>
              </w:rPr>
              <w:t>4</w:t>
            </w:r>
          </w:p>
        </w:tc>
        <w:tc>
          <w:tcPr>
            <w:tcW w:w="4536" w:type="dxa"/>
          </w:tcPr>
          <w:p w14:paraId="4B7E8775" w14:textId="5FF866A6" w:rsidR="002D7F6F" w:rsidRPr="007259D7" w:rsidRDefault="002D7F6F" w:rsidP="000D1BD3">
            <w:pPr>
              <w:pStyle w:val="ac"/>
              <w:rPr>
                <w:rFonts w:ascii="Times New Roman" w:hAnsi="Times New Roman"/>
                <w:lang w:val="el-GR"/>
              </w:rPr>
            </w:pPr>
            <w:r w:rsidRPr="007259D7">
              <w:rPr>
                <w:rFonts w:ascii="Times New Roman" w:hAnsi="Times New Roman"/>
                <w:sz w:val="24"/>
                <w:lang w:val="el-GR"/>
              </w:rPr>
              <w:t xml:space="preserve">Οι μετρητές συμμορφώνονται με την Ευρωπαϊκή οδηγία </w:t>
            </w:r>
            <w:r w:rsidRPr="007259D7">
              <w:rPr>
                <w:rFonts w:ascii="Times New Roman" w:hAnsi="Times New Roman"/>
                <w:sz w:val="24"/>
                <w:lang w:val="en-US"/>
              </w:rPr>
              <w:t>EMC</w:t>
            </w:r>
            <w:r w:rsidRPr="007259D7">
              <w:rPr>
                <w:rFonts w:ascii="Times New Roman" w:hAnsi="Times New Roman"/>
                <w:sz w:val="24"/>
                <w:lang w:val="el-GR"/>
              </w:rPr>
              <w:t xml:space="preserve"> 2014/30/</w:t>
            </w:r>
            <w:r w:rsidRPr="007259D7">
              <w:rPr>
                <w:rFonts w:ascii="Times New Roman" w:hAnsi="Times New Roman"/>
                <w:sz w:val="24"/>
                <w:lang w:val="en-US"/>
              </w:rPr>
              <w:t>EU</w:t>
            </w:r>
            <w:r w:rsidRPr="007259D7">
              <w:rPr>
                <w:rFonts w:ascii="Times New Roman" w:hAnsi="Times New Roman"/>
                <w:sz w:val="24"/>
                <w:lang w:val="el-GR"/>
              </w:rPr>
              <w:t>, που αφορά στην ηλεκτρομαγνητική συμβατότητα.</w:t>
            </w:r>
          </w:p>
        </w:tc>
        <w:tc>
          <w:tcPr>
            <w:tcW w:w="1701" w:type="dxa"/>
          </w:tcPr>
          <w:p w14:paraId="501F6C98"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6095DBEF"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7B3E2CDF" w14:textId="77777777" w:rsidTr="004945BF">
        <w:trPr>
          <w:cantSplit/>
        </w:trPr>
        <w:tc>
          <w:tcPr>
            <w:tcW w:w="709" w:type="dxa"/>
          </w:tcPr>
          <w:p w14:paraId="12C3FC4B" w14:textId="1B90D005" w:rsidR="002D7F6F" w:rsidRPr="007259D7" w:rsidRDefault="002D7F6F" w:rsidP="000D1BD3">
            <w:pPr>
              <w:jc w:val="center"/>
              <w:rPr>
                <w:rFonts w:ascii="Times New Roman" w:hAnsi="Times New Roman"/>
                <w:b/>
                <w:szCs w:val="24"/>
              </w:rPr>
            </w:pPr>
            <w:r w:rsidRPr="007259D7">
              <w:rPr>
                <w:rFonts w:ascii="Times New Roman" w:hAnsi="Times New Roman"/>
                <w:b/>
                <w:szCs w:val="24"/>
                <w:lang w:val="en-US"/>
              </w:rPr>
              <w:t>1</w:t>
            </w:r>
            <w:r>
              <w:rPr>
                <w:rFonts w:ascii="Times New Roman" w:hAnsi="Times New Roman"/>
                <w:b/>
                <w:szCs w:val="24"/>
              </w:rPr>
              <w:t>5</w:t>
            </w:r>
          </w:p>
        </w:tc>
        <w:tc>
          <w:tcPr>
            <w:tcW w:w="4536" w:type="dxa"/>
          </w:tcPr>
          <w:p w14:paraId="03B29201" w14:textId="05FC7551" w:rsidR="002D7F6F" w:rsidRPr="007259D7" w:rsidRDefault="002D7F6F" w:rsidP="000D1BD3">
            <w:pPr>
              <w:rPr>
                <w:rFonts w:ascii="Times New Roman" w:hAnsi="Times New Roman"/>
                <w:szCs w:val="24"/>
              </w:rPr>
            </w:pPr>
            <w:r w:rsidRPr="007259D7">
              <w:rPr>
                <w:rFonts w:ascii="Times New Roman" w:hAnsi="Times New Roman"/>
                <w:sz w:val="24"/>
              </w:rPr>
              <w:t>Ο κάθε αισθητήρας θα έχει βαθμονομηθεί με τον δικό του μετατροπέα (ζευγαρωμένο) προκειμένου να υπάρχει το καλύτερο αποτέλεσμα για την αβεβαιότητα της μέτρησης.</w:t>
            </w:r>
          </w:p>
        </w:tc>
        <w:tc>
          <w:tcPr>
            <w:tcW w:w="1701" w:type="dxa"/>
          </w:tcPr>
          <w:p w14:paraId="7497F226"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04318814"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6D4D7E42" w14:textId="77777777" w:rsidTr="004945BF">
        <w:trPr>
          <w:cantSplit/>
        </w:trPr>
        <w:tc>
          <w:tcPr>
            <w:tcW w:w="709" w:type="dxa"/>
          </w:tcPr>
          <w:p w14:paraId="1B4C5D67" w14:textId="2F8920CE" w:rsidR="002D7F6F" w:rsidRPr="007259D7" w:rsidRDefault="002D7F6F" w:rsidP="000D1BD3">
            <w:pPr>
              <w:jc w:val="center"/>
              <w:rPr>
                <w:rFonts w:ascii="Times New Roman" w:hAnsi="Times New Roman"/>
                <w:b/>
                <w:szCs w:val="24"/>
              </w:rPr>
            </w:pPr>
            <w:r w:rsidRPr="007259D7">
              <w:rPr>
                <w:rFonts w:ascii="Times New Roman" w:hAnsi="Times New Roman"/>
                <w:b/>
                <w:szCs w:val="24"/>
                <w:lang w:val="en-US"/>
              </w:rPr>
              <w:t>1</w:t>
            </w:r>
            <w:r>
              <w:rPr>
                <w:rFonts w:ascii="Times New Roman" w:hAnsi="Times New Roman"/>
                <w:b/>
                <w:szCs w:val="24"/>
              </w:rPr>
              <w:t>6</w:t>
            </w:r>
          </w:p>
        </w:tc>
        <w:tc>
          <w:tcPr>
            <w:tcW w:w="4536" w:type="dxa"/>
          </w:tcPr>
          <w:p w14:paraId="5BA7EB98" w14:textId="48BEB70E"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Σε περίπτωση αντικατάστασης του μετατροπέα ο προμηθευτής μπορεί να δώσει τ</w:t>
            </w:r>
            <w:r w:rsidRPr="007259D7">
              <w:rPr>
                <w:rFonts w:ascii="Times New Roman" w:hAnsi="Times New Roman"/>
                <w:sz w:val="24"/>
                <w:lang w:val="en-US"/>
              </w:rPr>
              <w:t>o</w:t>
            </w:r>
            <w:r w:rsidRPr="007259D7">
              <w:rPr>
                <w:rFonts w:ascii="Times New Roman" w:hAnsi="Times New Roman"/>
                <w:sz w:val="24"/>
                <w:lang w:val="el-GR"/>
              </w:rPr>
              <w:t xml:space="preserve">ν νέο μετατροπέα με προγραμματισμένες τις τιμές ρύθμισης βάσει του σειριακού αριθμού (S-Number) του </w:t>
            </w:r>
            <w:proofErr w:type="spellStart"/>
            <w:r w:rsidRPr="007259D7">
              <w:rPr>
                <w:rFonts w:ascii="Times New Roman" w:hAnsi="Times New Roman"/>
                <w:sz w:val="24"/>
                <w:lang w:val="el-GR"/>
              </w:rPr>
              <w:t>παροχομέτρου</w:t>
            </w:r>
            <w:proofErr w:type="spellEnd"/>
            <w:r w:rsidRPr="007259D7">
              <w:rPr>
                <w:rFonts w:ascii="Times New Roman" w:hAnsi="Times New Roman"/>
                <w:sz w:val="24"/>
                <w:lang w:val="el-GR"/>
              </w:rPr>
              <w:t xml:space="preserve">. Αν η ΔΕΥΑΠ θελήσει να κάνει την ρύθμιση τοπικά ο κατασκευαστής θα παρέχει τις τιμές ρύθμισης του κάθε </w:t>
            </w:r>
            <w:proofErr w:type="spellStart"/>
            <w:r w:rsidRPr="007259D7">
              <w:rPr>
                <w:rFonts w:ascii="Times New Roman" w:hAnsi="Times New Roman"/>
                <w:sz w:val="24"/>
                <w:lang w:val="el-GR"/>
              </w:rPr>
              <w:t>παροχομέτρου</w:t>
            </w:r>
            <w:proofErr w:type="spellEnd"/>
            <w:r w:rsidRPr="007259D7">
              <w:rPr>
                <w:rFonts w:ascii="Times New Roman" w:hAnsi="Times New Roman"/>
                <w:sz w:val="24"/>
                <w:lang w:val="el-GR"/>
              </w:rPr>
              <w:t>.</w:t>
            </w:r>
          </w:p>
        </w:tc>
        <w:tc>
          <w:tcPr>
            <w:tcW w:w="1701" w:type="dxa"/>
          </w:tcPr>
          <w:p w14:paraId="54060261"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05962D1E"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21251075" w14:textId="77777777" w:rsidTr="004945BF">
        <w:trPr>
          <w:cantSplit/>
        </w:trPr>
        <w:tc>
          <w:tcPr>
            <w:tcW w:w="709" w:type="dxa"/>
          </w:tcPr>
          <w:p w14:paraId="50F1AA2E" w14:textId="61CBCE42" w:rsidR="002D7F6F" w:rsidRPr="007259D7" w:rsidRDefault="002D7F6F" w:rsidP="000D1BD3">
            <w:pPr>
              <w:jc w:val="center"/>
              <w:rPr>
                <w:rFonts w:ascii="Times New Roman" w:hAnsi="Times New Roman"/>
                <w:b/>
                <w:szCs w:val="24"/>
              </w:rPr>
            </w:pPr>
            <w:r w:rsidRPr="007259D7">
              <w:rPr>
                <w:rFonts w:ascii="Times New Roman" w:hAnsi="Times New Roman"/>
                <w:b/>
                <w:szCs w:val="24"/>
                <w:lang w:val="en-US"/>
              </w:rPr>
              <w:t>1</w:t>
            </w:r>
            <w:r>
              <w:rPr>
                <w:rFonts w:ascii="Times New Roman" w:hAnsi="Times New Roman"/>
                <w:b/>
                <w:szCs w:val="24"/>
              </w:rPr>
              <w:t>7</w:t>
            </w:r>
          </w:p>
        </w:tc>
        <w:tc>
          <w:tcPr>
            <w:tcW w:w="4536" w:type="dxa"/>
          </w:tcPr>
          <w:p w14:paraId="621A7875" w14:textId="4E2085BA" w:rsidR="002D7F6F" w:rsidRPr="007259D7" w:rsidRDefault="002D7F6F" w:rsidP="00B95D63">
            <w:pPr>
              <w:tabs>
                <w:tab w:val="clear" w:pos="288"/>
                <w:tab w:val="clear" w:pos="720"/>
                <w:tab w:val="clear" w:pos="4032"/>
              </w:tabs>
              <w:rPr>
                <w:rFonts w:ascii="Times New Roman" w:hAnsi="Times New Roman"/>
                <w:szCs w:val="24"/>
              </w:rPr>
            </w:pPr>
            <w:r w:rsidRPr="007259D7">
              <w:rPr>
                <w:rFonts w:ascii="Times New Roman" w:hAnsi="Times New Roman"/>
                <w:sz w:val="24"/>
                <w:szCs w:val="24"/>
                <w:lang w:eastAsia="zh-CN"/>
              </w:rPr>
              <w:t>Ο εξοπλισμός</w:t>
            </w:r>
            <w:r>
              <w:rPr>
                <w:rFonts w:ascii="Times New Roman" w:hAnsi="Times New Roman"/>
                <w:sz w:val="24"/>
                <w:szCs w:val="24"/>
                <w:lang w:eastAsia="zh-CN"/>
              </w:rPr>
              <w:t xml:space="preserve"> </w:t>
            </w:r>
            <w:r w:rsidRPr="007259D7">
              <w:rPr>
                <w:rFonts w:ascii="Times New Roman" w:hAnsi="Times New Roman"/>
                <w:sz w:val="24"/>
                <w:szCs w:val="24"/>
                <w:lang w:eastAsia="zh-CN"/>
              </w:rPr>
              <w:t>μπορεί να λειτουργεί</w:t>
            </w:r>
            <w:r>
              <w:rPr>
                <w:rFonts w:ascii="Times New Roman" w:hAnsi="Times New Roman"/>
                <w:sz w:val="24"/>
                <w:szCs w:val="24"/>
                <w:lang w:eastAsia="zh-CN"/>
              </w:rPr>
              <w:t>:</w:t>
            </w:r>
          </w:p>
        </w:tc>
        <w:tc>
          <w:tcPr>
            <w:tcW w:w="1701" w:type="dxa"/>
          </w:tcPr>
          <w:p w14:paraId="2C8C00DD"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1209E864"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06771A4C" w14:textId="77777777" w:rsidTr="004945BF">
        <w:trPr>
          <w:cantSplit/>
        </w:trPr>
        <w:tc>
          <w:tcPr>
            <w:tcW w:w="709" w:type="dxa"/>
          </w:tcPr>
          <w:p w14:paraId="14B886A4" w14:textId="463E1796" w:rsidR="002D7F6F" w:rsidRPr="0039739A" w:rsidRDefault="002D7F6F" w:rsidP="000D1BD3">
            <w:pPr>
              <w:jc w:val="center"/>
              <w:rPr>
                <w:rFonts w:ascii="Times New Roman" w:hAnsi="Times New Roman"/>
                <w:b/>
                <w:szCs w:val="24"/>
              </w:rPr>
            </w:pPr>
            <w:r w:rsidRPr="007259D7">
              <w:rPr>
                <w:rFonts w:ascii="Times New Roman" w:hAnsi="Times New Roman"/>
                <w:b/>
                <w:szCs w:val="24"/>
                <w:lang w:val="en-US"/>
              </w:rPr>
              <w:t>1</w:t>
            </w:r>
            <w:r>
              <w:rPr>
                <w:rFonts w:ascii="Times New Roman" w:hAnsi="Times New Roman"/>
                <w:b/>
                <w:szCs w:val="24"/>
              </w:rPr>
              <w:t>8</w:t>
            </w:r>
          </w:p>
        </w:tc>
        <w:tc>
          <w:tcPr>
            <w:tcW w:w="4536" w:type="dxa"/>
          </w:tcPr>
          <w:p w14:paraId="06120EAF" w14:textId="50B712A7" w:rsidR="002D7F6F" w:rsidRPr="007259D7" w:rsidRDefault="002D7F6F" w:rsidP="00B95D63">
            <w:pPr>
              <w:tabs>
                <w:tab w:val="clear" w:pos="288"/>
                <w:tab w:val="clear" w:pos="720"/>
                <w:tab w:val="clear" w:pos="4032"/>
              </w:tabs>
              <w:rPr>
                <w:rFonts w:ascii="Times New Roman" w:hAnsi="Times New Roman"/>
                <w:sz w:val="24"/>
                <w:szCs w:val="24"/>
                <w:lang w:eastAsia="zh-CN"/>
              </w:rPr>
            </w:pPr>
            <w:r w:rsidRPr="007259D7">
              <w:rPr>
                <w:rFonts w:ascii="Times New Roman" w:hAnsi="Times New Roman"/>
                <w:sz w:val="24"/>
                <w:szCs w:val="24"/>
                <w:lang w:eastAsia="zh-CN"/>
              </w:rPr>
              <w:t>ανεξάρτητα, δηλαδή θα μπορεί να τεθεί σε λειτουργία επί τόπου χωρίς να απαιτείται βοηθητικός εξοπλισμός δοκιμών ή λογισμικό.</w:t>
            </w:r>
          </w:p>
        </w:tc>
        <w:tc>
          <w:tcPr>
            <w:tcW w:w="1701" w:type="dxa"/>
          </w:tcPr>
          <w:p w14:paraId="7DC9FF86"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95CC179"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58D326AB" w14:textId="77777777" w:rsidTr="004945BF">
        <w:trPr>
          <w:cantSplit/>
        </w:trPr>
        <w:tc>
          <w:tcPr>
            <w:tcW w:w="709" w:type="dxa"/>
          </w:tcPr>
          <w:p w14:paraId="6A8A02AC" w14:textId="5D44747D" w:rsidR="002D7F6F" w:rsidRPr="007259D7" w:rsidRDefault="002D7F6F" w:rsidP="000D1BD3">
            <w:pPr>
              <w:jc w:val="center"/>
              <w:rPr>
                <w:rFonts w:ascii="Times New Roman" w:hAnsi="Times New Roman"/>
                <w:b/>
                <w:szCs w:val="24"/>
              </w:rPr>
            </w:pPr>
            <w:r>
              <w:rPr>
                <w:rFonts w:ascii="Times New Roman" w:hAnsi="Times New Roman"/>
                <w:b/>
                <w:szCs w:val="24"/>
              </w:rPr>
              <w:t>18.1</w:t>
            </w:r>
          </w:p>
        </w:tc>
        <w:tc>
          <w:tcPr>
            <w:tcW w:w="4536" w:type="dxa"/>
          </w:tcPr>
          <w:p w14:paraId="3B66BC90" w14:textId="77777777" w:rsidR="002D7F6F" w:rsidRPr="00AE0151" w:rsidRDefault="002D7F6F" w:rsidP="0039739A">
            <w:pPr>
              <w:rPr>
                <w:rFonts w:ascii="Times New Roman" w:hAnsi="Times New Roman"/>
                <w:i/>
                <w:iCs/>
                <w:sz w:val="24"/>
              </w:rPr>
            </w:pPr>
            <w:r>
              <w:rPr>
                <w:rFonts w:ascii="Times New Roman" w:hAnsi="Times New Roman"/>
                <w:sz w:val="24"/>
              </w:rPr>
              <w:t>με</w:t>
            </w:r>
            <w:r w:rsidRPr="00971ED9">
              <w:rPr>
                <w:rFonts w:ascii="Times New Roman" w:hAnsi="Times New Roman"/>
                <w:sz w:val="24"/>
              </w:rPr>
              <w:t xml:space="preserve"> βοηθητικό εξοπλισμό δοκιμών ή</w:t>
            </w:r>
            <w:r>
              <w:rPr>
                <w:rFonts w:ascii="Times New Roman" w:hAnsi="Times New Roman"/>
                <w:sz w:val="24"/>
              </w:rPr>
              <w:t>/και</w:t>
            </w:r>
            <w:r w:rsidRPr="00971ED9">
              <w:rPr>
                <w:rFonts w:ascii="Times New Roman" w:hAnsi="Times New Roman"/>
                <w:sz w:val="24"/>
              </w:rPr>
              <w:t xml:space="preserve"> λογισμικό</w:t>
            </w:r>
            <w:r>
              <w:rPr>
                <w:rFonts w:ascii="Times New Roman" w:hAnsi="Times New Roman"/>
                <w:sz w:val="24"/>
              </w:rPr>
              <w:t xml:space="preserve"> , ο οποίος είναι …</w:t>
            </w:r>
            <w:r w:rsidRPr="00971ED9">
              <w:rPr>
                <w:rFonts w:ascii="Times New Roman" w:hAnsi="Times New Roman"/>
                <w:sz w:val="24"/>
              </w:rPr>
              <w:t xml:space="preserve"> </w:t>
            </w:r>
            <w:r w:rsidRPr="00AE0151">
              <w:rPr>
                <w:rFonts w:ascii="Times New Roman" w:hAnsi="Times New Roman"/>
                <w:i/>
                <w:iCs/>
                <w:sz w:val="24"/>
              </w:rPr>
              <w:t>(δηλώνεται αναλυτικά)</w:t>
            </w:r>
          </w:p>
          <w:p w14:paraId="4B956BDB" w14:textId="6F5CA638" w:rsidR="002D7F6F" w:rsidRPr="007259D7" w:rsidRDefault="002D7F6F" w:rsidP="0039739A">
            <w:pPr>
              <w:tabs>
                <w:tab w:val="clear" w:pos="288"/>
                <w:tab w:val="clear" w:pos="720"/>
                <w:tab w:val="clear" w:pos="4032"/>
              </w:tabs>
              <w:rPr>
                <w:rFonts w:ascii="Times New Roman" w:hAnsi="Times New Roman"/>
                <w:sz w:val="24"/>
                <w:szCs w:val="24"/>
                <w:lang w:eastAsia="zh-CN"/>
              </w:rPr>
            </w:pPr>
            <w:r>
              <w:rPr>
                <w:rFonts w:ascii="Times New Roman" w:hAnsi="Times New Roman"/>
                <w:sz w:val="24"/>
              </w:rPr>
              <w:t>Τ</w:t>
            </w:r>
            <w:r w:rsidRPr="00971ED9">
              <w:rPr>
                <w:rFonts w:ascii="Times New Roman" w:hAnsi="Times New Roman"/>
                <w:sz w:val="24"/>
              </w:rPr>
              <w:t xml:space="preserve">ο </w:t>
            </w:r>
            <w:r>
              <w:rPr>
                <w:rFonts w:ascii="Times New Roman" w:hAnsi="Times New Roman"/>
                <w:sz w:val="24"/>
              </w:rPr>
              <w:t xml:space="preserve">σχετικό </w:t>
            </w:r>
            <w:r w:rsidRPr="00971ED9">
              <w:rPr>
                <w:rFonts w:ascii="Times New Roman" w:hAnsi="Times New Roman"/>
                <w:sz w:val="24"/>
              </w:rPr>
              <w:t xml:space="preserve">κόστος  </w:t>
            </w:r>
            <w:r>
              <w:rPr>
                <w:rFonts w:ascii="Times New Roman" w:hAnsi="Times New Roman"/>
                <w:sz w:val="24"/>
              </w:rPr>
              <w:t>συμπεριλαμβάνεται</w:t>
            </w:r>
            <w:r w:rsidRPr="00971ED9">
              <w:rPr>
                <w:rFonts w:ascii="Times New Roman" w:hAnsi="Times New Roman"/>
                <w:sz w:val="24"/>
              </w:rPr>
              <w:t xml:space="preserve"> στην προσφορά </w:t>
            </w:r>
            <w:r>
              <w:rPr>
                <w:rFonts w:ascii="Times New Roman" w:hAnsi="Times New Roman"/>
                <w:sz w:val="24"/>
              </w:rPr>
              <w:t>μας</w:t>
            </w:r>
            <w:r w:rsidRPr="00971ED9">
              <w:rPr>
                <w:rFonts w:ascii="Times New Roman" w:hAnsi="Times New Roman"/>
                <w:sz w:val="24"/>
              </w:rPr>
              <w:t>.</w:t>
            </w:r>
          </w:p>
        </w:tc>
        <w:tc>
          <w:tcPr>
            <w:tcW w:w="1701" w:type="dxa"/>
          </w:tcPr>
          <w:p w14:paraId="3E579590"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111897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7A00A2EF" w14:textId="77777777" w:rsidTr="004945BF">
        <w:trPr>
          <w:cantSplit/>
        </w:trPr>
        <w:tc>
          <w:tcPr>
            <w:tcW w:w="709" w:type="dxa"/>
          </w:tcPr>
          <w:p w14:paraId="25F520F6" w14:textId="76DCB4BD" w:rsidR="002D7F6F" w:rsidRPr="007259D7" w:rsidRDefault="002D7F6F" w:rsidP="000D1BD3">
            <w:pPr>
              <w:jc w:val="center"/>
              <w:rPr>
                <w:rFonts w:ascii="Times New Roman" w:hAnsi="Times New Roman"/>
                <w:b/>
                <w:szCs w:val="24"/>
              </w:rPr>
            </w:pPr>
            <w:r>
              <w:rPr>
                <w:rFonts w:ascii="Times New Roman" w:hAnsi="Times New Roman"/>
                <w:b/>
                <w:szCs w:val="24"/>
              </w:rPr>
              <w:t>18.2</w:t>
            </w:r>
          </w:p>
        </w:tc>
        <w:tc>
          <w:tcPr>
            <w:tcW w:w="4536" w:type="dxa"/>
          </w:tcPr>
          <w:p w14:paraId="47FE49A5" w14:textId="4AF638D0" w:rsidR="002D7F6F" w:rsidRPr="007259D7" w:rsidRDefault="002D7F6F" w:rsidP="000D1BD3">
            <w:pPr>
              <w:pStyle w:val="ac"/>
              <w:rPr>
                <w:rFonts w:ascii="Times New Roman" w:hAnsi="Times New Roman"/>
                <w:sz w:val="24"/>
                <w:lang w:val="el-GR"/>
              </w:rPr>
            </w:pPr>
            <w:r w:rsidRPr="007259D7">
              <w:rPr>
                <w:rFonts w:ascii="Times New Roman" w:hAnsi="Times New Roman"/>
                <w:sz w:val="24"/>
                <w:lang w:val="el-GR" w:eastAsia="el-GR"/>
              </w:rPr>
              <w:t>Τα απαιτούμενα ευθύγραμμα τμήματα για τη σωστή σύνδεση των μετρητών στο δίκτυο ύδρευσης είναι μηδενικά.</w:t>
            </w:r>
          </w:p>
        </w:tc>
        <w:tc>
          <w:tcPr>
            <w:tcW w:w="1701" w:type="dxa"/>
          </w:tcPr>
          <w:p w14:paraId="015C1556"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4AB4847"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4ABFE302" w14:textId="77777777" w:rsidTr="004945BF">
        <w:trPr>
          <w:cantSplit/>
        </w:trPr>
        <w:tc>
          <w:tcPr>
            <w:tcW w:w="709" w:type="dxa"/>
          </w:tcPr>
          <w:p w14:paraId="057799A6" w14:textId="27DE1840" w:rsidR="002D7F6F" w:rsidRPr="007259D7" w:rsidRDefault="002D7F6F" w:rsidP="000D1BD3">
            <w:pPr>
              <w:jc w:val="center"/>
              <w:rPr>
                <w:rFonts w:ascii="Times New Roman" w:hAnsi="Times New Roman"/>
                <w:b/>
                <w:szCs w:val="24"/>
              </w:rPr>
            </w:pPr>
            <w:r>
              <w:rPr>
                <w:rFonts w:ascii="Times New Roman" w:hAnsi="Times New Roman"/>
                <w:b/>
                <w:szCs w:val="24"/>
              </w:rPr>
              <w:t>19</w:t>
            </w:r>
          </w:p>
        </w:tc>
        <w:tc>
          <w:tcPr>
            <w:tcW w:w="4536" w:type="dxa"/>
          </w:tcPr>
          <w:p w14:paraId="584E1B4B" w14:textId="6330D4D6"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Τα σώματα των ηλεκτρομαγνητικών μετρητών είναι από ελατό χυτοσίδηρο ή άλλο ισοδύναμο ή καλύτερο υλικό.</w:t>
            </w:r>
          </w:p>
        </w:tc>
        <w:tc>
          <w:tcPr>
            <w:tcW w:w="1701" w:type="dxa"/>
          </w:tcPr>
          <w:p w14:paraId="4779E99B"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2B03C596"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2DD19699" w14:textId="77777777" w:rsidTr="004945BF">
        <w:trPr>
          <w:cantSplit/>
        </w:trPr>
        <w:tc>
          <w:tcPr>
            <w:tcW w:w="709" w:type="dxa"/>
          </w:tcPr>
          <w:p w14:paraId="3E74A38F" w14:textId="6F00039C" w:rsidR="002D7F6F" w:rsidRPr="007259D7" w:rsidRDefault="002D7F6F" w:rsidP="000D1BD3">
            <w:pPr>
              <w:jc w:val="center"/>
              <w:rPr>
                <w:rFonts w:ascii="Times New Roman" w:hAnsi="Times New Roman"/>
                <w:b/>
                <w:szCs w:val="24"/>
              </w:rPr>
            </w:pPr>
            <w:r>
              <w:rPr>
                <w:rFonts w:ascii="Times New Roman" w:hAnsi="Times New Roman"/>
                <w:b/>
                <w:szCs w:val="24"/>
              </w:rPr>
              <w:t>20</w:t>
            </w:r>
          </w:p>
        </w:tc>
        <w:tc>
          <w:tcPr>
            <w:tcW w:w="4536" w:type="dxa"/>
          </w:tcPr>
          <w:p w14:paraId="1BB38B01" w14:textId="1C49EC45" w:rsidR="002D7F6F" w:rsidRPr="007259D7" w:rsidRDefault="002D7F6F" w:rsidP="000D1BD3">
            <w:pPr>
              <w:widowControl w:val="0"/>
              <w:shd w:val="clear" w:color="auto" w:fill="FFFFFF"/>
              <w:autoSpaceDE w:val="0"/>
              <w:autoSpaceDN w:val="0"/>
              <w:adjustRightInd w:val="0"/>
              <w:rPr>
                <w:rFonts w:ascii="Times New Roman" w:hAnsi="Times New Roman"/>
                <w:sz w:val="24"/>
                <w:lang w:eastAsia="el-GR"/>
              </w:rPr>
            </w:pPr>
            <w:proofErr w:type="gramStart"/>
            <w:r w:rsidRPr="007259D7">
              <w:rPr>
                <w:rFonts w:ascii="Times New Roman" w:hAnsi="Times New Roman"/>
                <w:sz w:val="24"/>
                <w:lang w:val="en-US"/>
              </w:rPr>
              <w:t>O</w:t>
            </w:r>
            <w:r w:rsidRPr="007259D7">
              <w:rPr>
                <w:rFonts w:ascii="Times New Roman" w:hAnsi="Times New Roman"/>
                <w:sz w:val="24"/>
              </w:rPr>
              <w:t xml:space="preserve">  αισθητήρας</w:t>
            </w:r>
            <w:proofErr w:type="gramEnd"/>
            <w:r w:rsidRPr="007259D7">
              <w:rPr>
                <w:rFonts w:ascii="Times New Roman" w:hAnsi="Times New Roman"/>
                <w:sz w:val="24"/>
              </w:rPr>
              <w:t xml:space="preserve"> έχει</w:t>
            </w:r>
            <w:r>
              <w:rPr>
                <w:rFonts w:ascii="Times New Roman" w:hAnsi="Times New Roman"/>
                <w:sz w:val="24"/>
              </w:rPr>
              <w:t xml:space="preserve"> εσωτερική επιφάνεια:</w:t>
            </w:r>
            <w:r w:rsidRPr="007259D7">
              <w:rPr>
                <w:rFonts w:ascii="Times New Roman" w:hAnsi="Times New Roman"/>
                <w:sz w:val="24"/>
              </w:rPr>
              <w:t xml:space="preserve">  </w:t>
            </w:r>
          </w:p>
        </w:tc>
        <w:tc>
          <w:tcPr>
            <w:tcW w:w="1701" w:type="dxa"/>
          </w:tcPr>
          <w:p w14:paraId="51E867F9"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5BE9A7A7"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303EF33B" w14:textId="77777777" w:rsidTr="004945BF">
        <w:trPr>
          <w:cantSplit/>
        </w:trPr>
        <w:tc>
          <w:tcPr>
            <w:tcW w:w="709" w:type="dxa"/>
          </w:tcPr>
          <w:p w14:paraId="7EE8A69F" w14:textId="1DC95BBB" w:rsidR="002D7F6F" w:rsidRPr="0091599F" w:rsidRDefault="002D7F6F" w:rsidP="000D1BD3">
            <w:pPr>
              <w:jc w:val="center"/>
              <w:rPr>
                <w:rFonts w:ascii="Times New Roman" w:hAnsi="Times New Roman"/>
                <w:b/>
                <w:szCs w:val="24"/>
                <w:lang w:val="en-US"/>
              </w:rPr>
            </w:pPr>
            <w:r>
              <w:rPr>
                <w:rFonts w:ascii="Times New Roman" w:hAnsi="Times New Roman"/>
                <w:b/>
                <w:szCs w:val="24"/>
              </w:rPr>
              <w:t>2</w:t>
            </w:r>
            <w:r w:rsidR="0091599F">
              <w:rPr>
                <w:rFonts w:ascii="Times New Roman" w:hAnsi="Times New Roman"/>
                <w:b/>
                <w:szCs w:val="24"/>
                <w:lang w:val="en-US"/>
              </w:rPr>
              <w:t>0.1</w:t>
            </w:r>
          </w:p>
        </w:tc>
        <w:tc>
          <w:tcPr>
            <w:tcW w:w="4536" w:type="dxa"/>
          </w:tcPr>
          <w:p w14:paraId="3E4D0C76" w14:textId="7663A7DC" w:rsidR="002D7F6F" w:rsidRPr="003A45D9" w:rsidRDefault="002D7F6F" w:rsidP="000D1BD3">
            <w:pPr>
              <w:widowControl w:val="0"/>
              <w:shd w:val="clear" w:color="auto" w:fill="FFFFFF"/>
              <w:autoSpaceDE w:val="0"/>
              <w:autoSpaceDN w:val="0"/>
              <w:adjustRightInd w:val="0"/>
              <w:rPr>
                <w:rFonts w:ascii="Times New Roman" w:hAnsi="Times New Roman"/>
                <w:sz w:val="24"/>
              </w:rPr>
            </w:pPr>
            <w:proofErr w:type="spellStart"/>
            <w:r>
              <w:rPr>
                <w:rFonts w:ascii="Times New Roman" w:hAnsi="Times New Roman"/>
                <w:sz w:val="24"/>
              </w:rPr>
              <w:t>Επενδεδυμένη</w:t>
            </w:r>
            <w:proofErr w:type="spellEnd"/>
            <w:r>
              <w:rPr>
                <w:rFonts w:ascii="Times New Roman" w:hAnsi="Times New Roman"/>
                <w:sz w:val="24"/>
              </w:rPr>
              <w:t xml:space="preserve"> με</w:t>
            </w:r>
            <w:r w:rsidRPr="007259D7">
              <w:rPr>
                <w:rFonts w:ascii="Times New Roman" w:hAnsi="Times New Roman"/>
                <w:sz w:val="24"/>
              </w:rPr>
              <w:t xml:space="preserve"> </w:t>
            </w:r>
            <w:proofErr w:type="spellStart"/>
            <w:r w:rsidRPr="007259D7">
              <w:rPr>
                <w:rFonts w:ascii="Times New Roman" w:hAnsi="Times New Roman"/>
                <w:sz w:val="24"/>
              </w:rPr>
              <w:t>Hard</w:t>
            </w:r>
            <w:proofErr w:type="spellEnd"/>
            <w:r w:rsidRPr="007259D7">
              <w:rPr>
                <w:rFonts w:ascii="Times New Roman" w:hAnsi="Times New Roman"/>
                <w:sz w:val="24"/>
              </w:rPr>
              <w:t xml:space="preserve"> </w:t>
            </w:r>
            <w:proofErr w:type="spellStart"/>
            <w:r w:rsidRPr="007259D7">
              <w:rPr>
                <w:rFonts w:ascii="Times New Roman" w:hAnsi="Times New Roman"/>
                <w:sz w:val="24"/>
              </w:rPr>
              <w:t>Rubber</w:t>
            </w:r>
            <w:proofErr w:type="spellEnd"/>
            <w:r w:rsidRPr="007259D7">
              <w:rPr>
                <w:rFonts w:ascii="Times New Roman" w:hAnsi="Times New Roman"/>
                <w:sz w:val="24"/>
              </w:rPr>
              <w:t xml:space="preserve">, EPDM, NBR, PTFE ή </w:t>
            </w:r>
            <w:r w:rsidRPr="007259D7">
              <w:rPr>
                <w:rFonts w:ascii="Times New Roman" w:hAnsi="Times New Roman"/>
                <w:sz w:val="24"/>
                <w:lang w:val="en-US"/>
              </w:rPr>
              <w:t>EBONITE</w:t>
            </w:r>
            <w:r w:rsidRPr="007259D7">
              <w:rPr>
                <w:rFonts w:ascii="Times New Roman" w:hAnsi="Times New Roman"/>
                <w:sz w:val="24"/>
              </w:rPr>
              <w:t xml:space="preserve"> ή παρόμοιου τύπου, εγκεκριμένο για εφαρμογή σε πόσιμο νερό.</w:t>
            </w:r>
          </w:p>
        </w:tc>
        <w:tc>
          <w:tcPr>
            <w:tcW w:w="1701" w:type="dxa"/>
          </w:tcPr>
          <w:p w14:paraId="2CE3D78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3BCFDC30"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5A484295" w14:textId="77777777" w:rsidTr="004945BF">
        <w:trPr>
          <w:cantSplit/>
        </w:trPr>
        <w:tc>
          <w:tcPr>
            <w:tcW w:w="709" w:type="dxa"/>
          </w:tcPr>
          <w:p w14:paraId="5C8B38C2" w14:textId="4ED2E0FE" w:rsidR="002D7F6F" w:rsidRPr="0091599F" w:rsidRDefault="002D7F6F" w:rsidP="000D1BD3">
            <w:pPr>
              <w:jc w:val="center"/>
              <w:rPr>
                <w:rFonts w:ascii="Times New Roman" w:hAnsi="Times New Roman"/>
                <w:b/>
                <w:szCs w:val="24"/>
                <w:lang w:val="en-US"/>
              </w:rPr>
            </w:pPr>
            <w:r>
              <w:rPr>
                <w:rFonts w:ascii="Times New Roman" w:hAnsi="Times New Roman"/>
                <w:b/>
                <w:szCs w:val="24"/>
              </w:rPr>
              <w:t>2</w:t>
            </w:r>
            <w:r w:rsidR="0091599F">
              <w:rPr>
                <w:rFonts w:ascii="Times New Roman" w:hAnsi="Times New Roman"/>
                <w:b/>
                <w:szCs w:val="24"/>
                <w:lang w:val="en-US"/>
              </w:rPr>
              <w:t>0.2</w:t>
            </w:r>
          </w:p>
        </w:tc>
        <w:tc>
          <w:tcPr>
            <w:tcW w:w="4536" w:type="dxa"/>
          </w:tcPr>
          <w:p w14:paraId="640D47C3" w14:textId="29CCBEB3" w:rsidR="002D7F6F" w:rsidRPr="007259D7" w:rsidRDefault="002D7F6F" w:rsidP="000D1BD3">
            <w:pPr>
              <w:rPr>
                <w:rFonts w:ascii="Times New Roman" w:hAnsi="Times New Roman"/>
                <w:szCs w:val="24"/>
              </w:rPr>
            </w:pPr>
            <w:r>
              <w:rPr>
                <w:rFonts w:ascii="Times New Roman" w:hAnsi="Times New Roman"/>
                <w:sz w:val="24"/>
              </w:rPr>
              <w:t>Β</w:t>
            </w:r>
            <w:r w:rsidRPr="007259D7">
              <w:rPr>
                <w:rFonts w:ascii="Times New Roman" w:hAnsi="Times New Roman"/>
                <w:sz w:val="24"/>
              </w:rPr>
              <w:t xml:space="preserve">αμμένη με ειδική </w:t>
            </w:r>
            <w:proofErr w:type="spellStart"/>
            <w:r w:rsidRPr="007259D7">
              <w:rPr>
                <w:rFonts w:ascii="Times New Roman" w:hAnsi="Times New Roman"/>
                <w:sz w:val="24"/>
              </w:rPr>
              <w:t>εποξειδική</w:t>
            </w:r>
            <w:proofErr w:type="spellEnd"/>
            <w:r w:rsidRPr="007259D7">
              <w:rPr>
                <w:rFonts w:ascii="Times New Roman" w:hAnsi="Times New Roman"/>
                <w:sz w:val="24"/>
              </w:rPr>
              <w:t xml:space="preserve"> βαφή (π.χ.  </w:t>
            </w:r>
            <w:proofErr w:type="spellStart"/>
            <w:r w:rsidRPr="007259D7">
              <w:rPr>
                <w:rFonts w:ascii="Times New Roman" w:hAnsi="Times New Roman"/>
                <w:sz w:val="24"/>
              </w:rPr>
              <w:t>πολυαμίδιο</w:t>
            </w:r>
            <w:proofErr w:type="spellEnd"/>
            <w:r w:rsidRPr="007259D7">
              <w:rPr>
                <w:rFonts w:ascii="Times New Roman" w:hAnsi="Times New Roman"/>
                <w:sz w:val="24"/>
              </w:rPr>
              <w:t xml:space="preserve"> </w:t>
            </w:r>
            <w:proofErr w:type="spellStart"/>
            <w:r w:rsidRPr="007259D7">
              <w:rPr>
                <w:rFonts w:ascii="Times New Roman" w:hAnsi="Times New Roman"/>
                <w:sz w:val="24"/>
                <w:lang w:val="en-US"/>
              </w:rPr>
              <w:t>Rilsan</w:t>
            </w:r>
            <w:proofErr w:type="spellEnd"/>
            <w:r w:rsidRPr="007259D7">
              <w:rPr>
                <w:rFonts w:ascii="Times New Roman" w:hAnsi="Times New Roman"/>
                <w:sz w:val="24"/>
              </w:rPr>
              <w:t>) ελάχιστου πάχους 80μm, το δε υλικό για την αντιδιαβρωτική προστασία είναι κατάλληλο για πόσιμο νερό.</w:t>
            </w:r>
          </w:p>
        </w:tc>
        <w:tc>
          <w:tcPr>
            <w:tcW w:w="1701" w:type="dxa"/>
          </w:tcPr>
          <w:p w14:paraId="6C86E32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0DC5047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4447A0F9" w14:textId="77777777" w:rsidTr="004945BF">
        <w:trPr>
          <w:cantSplit/>
        </w:trPr>
        <w:tc>
          <w:tcPr>
            <w:tcW w:w="709" w:type="dxa"/>
          </w:tcPr>
          <w:p w14:paraId="212F3EAC" w14:textId="3DB1328B" w:rsidR="002D7F6F" w:rsidRPr="007259D7" w:rsidRDefault="002D7F6F" w:rsidP="000D1BD3">
            <w:pPr>
              <w:jc w:val="center"/>
              <w:rPr>
                <w:rFonts w:ascii="Times New Roman" w:hAnsi="Times New Roman"/>
                <w:b/>
                <w:szCs w:val="24"/>
              </w:rPr>
            </w:pPr>
            <w:r>
              <w:rPr>
                <w:rFonts w:ascii="Times New Roman" w:hAnsi="Times New Roman"/>
                <w:b/>
                <w:szCs w:val="24"/>
              </w:rPr>
              <w:t>21</w:t>
            </w:r>
          </w:p>
        </w:tc>
        <w:tc>
          <w:tcPr>
            <w:tcW w:w="4536" w:type="dxa"/>
          </w:tcPr>
          <w:p w14:paraId="2C841F95" w14:textId="6372FBC4" w:rsidR="002D7F6F" w:rsidRPr="007259D7" w:rsidRDefault="002D7F6F" w:rsidP="000D1BD3">
            <w:pPr>
              <w:rPr>
                <w:rFonts w:ascii="Times New Roman" w:hAnsi="Times New Roman"/>
                <w:szCs w:val="24"/>
              </w:rPr>
            </w:pPr>
            <w:r w:rsidRPr="007259D7">
              <w:rPr>
                <w:rFonts w:ascii="Times New Roman" w:hAnsi="Times New Roman"/>
                <w:sz w:val="24"/>
              </w:rPr>
              <w:t xml:space="preserve">Το σώμα έχει εξωτερική επικάλυψη  αντιδιαβρωτικής </w:t>
            </w:r>
            <w:proofErr w:type="spellStart"/>
            <w:r w:rsidRPr="007259D7">
              <w:rPr>
                <w:rFonts w:ascii="Times New Roman" w:hAnsi="Times New Roman"/>
                <w:sz w:val="24"/>
              </w:rPr>
              <w:t>εποξεικής</w:t>
            </w:r>
            <w:proofErr w:type="spellEnd"/>
            <w:r w:rsidRPr="007259D7">
              <w:rPr>
                <w:rFonts w:ascii="Times New Roman" w:hAnsi="Times New Roman"/>
                <w:sz w:val="24"/>
              </w:rPr>
              <w:t xml:space="preserve"> ή ακρυλικής βαφής ελάχιστου πάχους 120 </w:t>
            </w:r>
            <w:proofErr w:type="spellStart"/>
            <w:r w:rsidRPr="007259D7">
              <w:rPr>
                <w:rFonts w:ascii="Times New Roman" w:hAnsi="Times New Roman"/>
                <w:sz w:val="24"/>
              </w:rPr>
              <w:t>μm</w:t>
            </w:r>
            <w:proofErr w:type="spellEnd"/>
            <w:r w:rsidRPr="007259D7">
              <w:rPr>
                <w:rFonts w:ascii="Times New Roman" w:hAnsi="Times New Roman"/>
                <w:sz w:val="24"/>
              </w:rPr>
              <w:t>.</w:t>
            </w:r>
          </w:p>
        </w:tc>
        <w:tc>
          <w:tcPr>
            <w:tcW w:w="1701" w:type="dxa"/>
          </w:tcPr>
          <w:p w14:paraId="63BC5B76"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C0DB0E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3CAF1CD2" w14:textId="77777777" w:rsidTr="004945BF">
        <w:trPr>
          <w:cantSplit/>
        </w:trPr>
        <w:tc>
          <w:tcPr>
            <w:tcW w:w="709" w:type="dxa"/>
          </w:tcPr>
          <w:p w14:paraId="0AF74641" w14:textId="46CB7C74" w:rsidR="002D7F6F" w:rsidRPr="007259D7" w:rsidRDefault="002D7F6F" w:rsidP="000D1BD3">
            <w:pPr>
              <w:jc w:val="center"/>
              <w:rPr>
                <w:rFonts w:ascii="Times New Roman" w:hAnsi="Times New Roman"/>
                <w:b/>
                <w:szCs w:val="24"/>
              </w:rPr>
            </w:pPr>
            <w:r>
              <w:rPr>
                <w:rFonts w:ascii="Times New Roman" w:hAnsi="Times New Roman"/>
                <w:b/>
                <w:szCs w:val="24"/>
              </w:rPr>
              <w:t>22</w:t>
            </w:r>
          </w:p>
        </w:tc>
        <w:tc>
          <w:tcPr>
            <w:tcW w:w="4536" w:type="dxa"/>
          </w:tcPr>
          <w:p w14:paraId="4B4EDE44" w14:textId="512A2405" w:rsidR="002D7F6F" w:rsidRPr="007259D7" w:rsidRDefault="002D7F6F" w:rsidP="000D1BD3">
            <w:pPr>
              <w:rPr>
                <w:rFonts w:ascii="Times New Roman" w:hAnsi="Times New Roman"/>
                <w:szCs w:val="24"/>
              </w:rPr>
            </w:pPr>
            <w:r w:rsidRPr="007259D7">
              <w:rPr>
                <w:rFonts w:ascii="Times New Roman" w:hAnsi="Times New Roman"/>
                <w:sz w:val="24"/>
              </w:rPr>
              <w:t xml:space="preserve">Το </w:t>
            </w:r>
            <w:proofErr w:type="spellStart"/>
            <w:r w:rsidRPr="007259D7">
              <w:rPr>
                <w:rFonts w:ascii="Times New Roman" w:hAnsi="Times New Roman"/>
                <w:sz w:val="24"/>
              </w:rPr>
              <w:t>παροχόμετρο</w:t>
            </w:r>
            <w:proofErr w:type="spellEnd"/>
            <w:r w:rsidRPr="007259D7">
              <w:rPr>
                <w:rFonts w:ascii="Times New Roman" w:hAnsi="Times New Roman"/>
                <w:sz w:val="24"/>
              </w:rPr>
              <w:t xml:space="preserve"> είναι </w:t>
            </w:r>
            <w:proofErr w:type="spellStart"/>
            <w:r w:rsidRPr="007259D7">
              <w:rPr>
                <w:rFonts w:ascii="Times New Roman" w:hAnsi="Times New Roman"/>
                <w:sz w:val="24"/>
              </w:rPr>
              <w:t>φλαντζωτό</w:t>
            </w:r>
            <w:proofErr w:type="spellEnd"/>
            <w:r w:rsidRPr="007259D7">
              <w:rPr>
                <w:rFonts w:ascii="Times New Roman" w:hAnsi="Times New Roman"/>
                <w:sz w:val="24"/>
              </w:rPr>
              <w:t xml:space="preserve"> και οι φλάντζες  είναι κατασκευασμένες σύμφωνα με το πρότυπο ΕΝ1092-1/2.</w:t>
            </w:r>
          </w:p>
        </w:tc>
        <w:tc>
          <w:tcPr>
            <w:tcW w:w="1701" w:type="dxa"/>
          </w:tcPr>
          <w:p w14:paraId="2BB1A874"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5998242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22E19A1D" w14:textId="77777777" w:rsidTr="004945BF">
        <w:trPr>
          <w:cantSplit/>
        </w:trPr>
        <w:tc>
          <w:tcPr>
            <w:tcW w:w="709" w:type="dxa"/>
          </w:tcPr>
          <w:p w14:paraId="24F1706B" w14:textId="444090E0" w:rsidR="002D7F6F" w:rsidRPr="007259D7" w:rsidRDefault="002D7F6F" w:rsidP="000D1BD3">
            <w:pPr>
              <w:jc w:val="center"/>
              <w:rPr>
                <w:rFonts w:ascii="Times New Roman" w:hAnsi="Times New Roman"/>
                <w:b/>
                <w:szCs w:val="24"/>
              </w:rPr>
            </w:pPr>
            <w:r w:rsidRPr="007259D7">
              <w:rPr>
                <w:rFonts w:ascii="Times New Roman" w:hAnsi="Times New Roman"/>
                <w:b/>
                <w:szCs w:val="24"/>
                <w:lang w:val="en-US"/>
              </w:rPr>
              <w:t>2</w:t>
            </w:r>
            <w:r>
              <w:rPr>
                <w:rFonts w:ascii="Times New Roman" w:hAnsi="Times New Roman"/>
                <w:b/>
                <w:szCs w:val="24"/>
              </w:rPr>
              <w:t>3</w:t>
            </w:r>
          </w:p>
        </w:tc>
        <w:tc>
          <w:tcPr>
            <w:tcW w:w="4536" w:type="dxa"/>
          </w:tcPr>
          <w:p w14:paraId="5D728153" w14:textId="5829E61E"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Το υλικό κατασκευής των φλαντζών σύνδεσης του αισθητηρίου θα είναι χαλύβδινο ST 37.2 ή ισοδύναμο υλικό</w:t>
            </w:r>
          </w:p>
        </w:tc>
        <w:tc>
          <w:tcPr>
            <w:tcW w:w="1701" w:type="dxa"/>
          </w:tcPr>
          <w:p w14:paraId="0CD83FCC"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5F142523"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55F857CA" w14:textId="77777777" w:rsidTr="004945BF">
        <w:trPr>
          <w:cantSplit/>
        </w:trPr>
        <w:tc>
          <w:tcPr>
            <w:tcW w:w="709" w:type="dxa"/>
          </w:tcPr>
          <w:p w14:paraId="43E221AD" w14:textId="1075F76A" w:rsidR="002D7F6F" w:rsidRPr="007259D7" w:rsidRDefault="002D7F6F" w:rsidP="000D1BD3">
            <w:pPr>
              <w:jc w:val="center"/>
              <w:rPr>
                <w:rFonts w:ascii="Times New Roman" w:hAnsi="Times New Roman"/>
                <w:b/>
                <w:szCs w:val="24"/>
                <w:lang w:val="en-US"/>
              </w:rPr>
            </w:pPr>
            <w:r w:rsidRPr="007259D7">
              <w:rPr>
                <w:rFonts w:ascii="Times New Roman" w:hAnsi="Times New Roman"/>
                <w:b/>
                <w:szCs w:val="24"/>
                <w:lang w:val="en-US"/>
              </w:rPr>
              <w:t>2</w:t>
            </w:r>
            <w:r>
              <w:rPr>
                <w:rFonts w:ascii="Times New Roman" w:hAnsi="Times New Roman"/>
                <w:b/>
                <w:szCs w:val="24"/>
              </w:rPr>
              <w:t>4</w:t>
            </w:r>
          </w:p>
        </w:tc>
        <w:tc>
          <w:tcPr>
            <w:tcW w:w="4536" w:type="dxa"/>
          </w:tcPr>
          <w:p w14:paraId="5532CD34" w14:textId="550ACE2E" w:rsidR="002D7F6F" w:rsidRPr="007259D7" w:rsidRDefault="002D7F6F" w:rsidP="000D1BD3">
            <w:pPr>
              <w:rPr>
                <w:rFonts w:ascii="Times New Roman" w:hAnsi="Times New Roman"/>
                <w:szCs w:val="24"/>
              </w:rPr>
            </w:pPr>
            <w:r w:rsidRPr="007259D7">
              <w:rPr>
                <w:rFonts w:ascii="Times New Roman" w:hAnsi="Times New Roman"/>
                <w:sz w:val="24"/>
              </w:rPr>
              <w:t xml:space="preserve">Το μήκος του </w:t>
            </w:r>
            <w:proofErr w:type="spellStart"/>
            <w:r w:rsidRPr="007259D7">
              <w:rPr>
                <w:rFonts w:ascii="Times New Roman" w:hAnsi="Times New Roman"/>
                <w:sz w:val="24"/>
              </w:rPr>
              <w:t>παροχομέτρου</w:t>
            </w:r>
            <w:proofErr w:type="spellEnd"/>
            <w:r w:rsidRPr="007259D7">
              <w:rPr>
                <w:rFonts w:ascii="Times New Roman" w:hAnsi="Times New Roman"/>
                <w:sz w:val="24"/>
              </w:rPr>
              <w:t xml:space="preserve"> είναι σύμφωνα με </w:t>
            </w:r>
            <w:r w:rsidRPr="007259D7">
              <w:rPr>
                <w:rFonts w:ascii="Times New Roman" w:hAnsi="Times New Roman"/>
                <w:sz w:val="24"/>
                <w:lang w:val="en-US"/>
              </w:rPr>
              <w:t>DIN</w:t>
            </w:r>
            <w:r w:rsidRPr="007259D7">
              <w:rPr>
                <w:rFonts w:ascii="Times New Roman" w:hAnsi="Times New Roman"/>
                <w:sz w:val="24"/>
              </w:rPr>
              <w:t xml:space="preserve"> </w:t>
            </w:r>
            <w:r w:rsidRPr="007259D7">
              <w:rPr>
                <w:rFonts w:ascii="Times New Roman" w:hAnsi="Times New Roman"/>
                <w:sz w:val="24"/>
                <w:lang w:val="en-US"/>
              </w:rPr>
              <w:t>ISO</w:t>
            </w:r>
            <w:r w:rsidRPr="007259D7">
              <w:rPr>
                <w:rFonts w:ascii="Times New Roman" w:hAnsi="Times New Roman"/>
                <w:sz w:val="24"/>
              </w:rPr>
              <w:t xml:space="preserve"> 13359.</w:t>
            </w:r>
          </w:p>
        </w:tc>
        <w:tc>
          <w:tcPr>
            <w:tcW w:w="1701" w:type="dxa"/>
          </w:tcPr>
          <w:p w14:paraId="18F71830"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5A67AA2D"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465A5670" w14:textId="77777777" w:rsidTr="004945BF">
        <w:trPr>
          <w:cantSplit/>
        </w:trPr>
        <w:tc>
          <w:tcPr>
            <w:tcW w:w="709" w:type="dxa"/>
          </w:tcPr>
          <w:p w14:paraId="334CB940" w14:textId="7F8A26C4" w:rsidR="002D7F6F" w:rsidRPr="007259D7" w:rsidRDefault="002D7F6F" w:rsidP="000D1BD3">
            <w:pPr>
              <w:jc w:val="center"/>
              <w:rPr>
                <w:rFonts w:ascii="Times New Roman" w:hAnsi="Times New Roman"/>
                <w:b/>
                <w:szCs w:val="24"/>
              </w:rPr>
            </w:pPr>
            <w:r w:rsidRPr="007259D7">
              <w:rPr>
                <w:rFonts w:ascii="Times New Roman" w:hAnsi="Times New Roman"/>
                <w:b/>
                <w:szCs w:val="24"/>
              </w:rPr>
              <w:t>2</w:t>
            </w:r>
            <w:r>
              <w:rPr>
                <w:rFonts w:ascii="Times New Roman" w:hAnsi="Times New Roman"/>
                <w:b/>
                <w:szCs w:val="24"/>
              </w:rPr>
              <w:t>5</w:t>
            </w:r>
          </w:p>
        </w:tc>
        <w:tc>
          <w:tcPr>
            <w:tcW w:w="4536" w:type="dxa"/>
          </w:tcPr>
          <w:p w14:paraId="216B9010" w14:textId="1D2F6C76"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 xml:space="preserve">Το υλικό των ηλεκτροδίων είναι από ανοξείδωτο χάλυβα ή </w:t>
            </w:r>
            <w:proofErr w:type="spellStart"/>
            <w:r w:rsidRPr="007259D7">
              <w:rPr>
                <w:rFonts w:ascii="Times New Roman" w:hAnsi="Times New Roman"/>
                <w:sz w:val="24"/>
                <w:lang w:val="el-GR"/>
              </w:rPr>
              <w:t>Hastelloy</w:t>
            </w:r>
            <w:proofErr w:type="spellEnd"/>
            <w:r w:rsidRPr="007259D7">
              <w:rPr>
                <w:rFonts w:ascii="Times New Roman" w:hAnsi="Times New Roman"/>
                <w:sz w:val="24"/>
                <w:lang w:val="el-GR"/>
              </w:rPr>
              <w:t xml:space="preserve"> 'C' ή τιτάνιο ή παρόμοιου τύπου, εγκεκριμένο για πόσιμο νερό και κατάλληλο για συγκεντρώσεις χλωρίου τουλάχιστον 2 </w:t>
            </w:r>
            <w:proofErr w:type="spellStart"/>
            <w:r w:rsidRPr="007259D7">
              <w:rPr>
                <w:rFonts w:ascii="Times New Roman" w:hAnsi="Times New Roman"/>
                <w:sz w:val="24"/>
                <w:lang w:val="el-GR"/>
              </w:rPr>
              <w:t>mg</w:t>
            </w:r>
            <w:proofErr w:type="spellEnd"/>
            <w:r w:rsidRPr="007259D7">
              <w:rPr>
                <w:rFonts w:ascii="Times New Roman" w:hAnsi="Times New Roman"/>
                <w:sz w:val="24"/>
                <w:lang w:val="el-GR"/>
              </w:rPr>
              <w:t xml:space="preserve">/l.  </w:t>
            </w:r>
          </w:p>
        </w:tc>
        <w:tc>
          <w:tcPr>
            <w:tcW w:w="1701" w:type="dxa"/>
          </w:tcPr>
          <w:p w14:paraId="3682780D"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6445414"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0E1ECC95" w14:textId="77777777" w:rsidTr="004945BF">
        <w:trPr>
          <w:cantSplit/>
        </w:trPr>
        <w:tc>
          <w:tcPr>
            <w:tcW w:w="709" w:type="dxa"/>
          </w:tcPr>
          <w:p w14:paraId="692730F9" w14:textId="40B8EE2A" w:rsidR="002D7F6F" w:rsidRPr="007259D7" w:rsidRDefault="002D7F6F" w:rsidP="000D1BD3">
            <w:pPr>
              <w:jc w:val="center"/>
              <w:rPr>
                <w:rFonts w:ascii="Times New Roman" w:hAnsi="Times New Roman"/>
                <w:b/>
                <w:szCs w:val="24"/>
              </w:rPr>
            </w:pPr>
            <w:r w:rsidRPr="007259D7">
              <w:rPr>
                <w:rFonts w:ascii="Times New Roman" w:hAnsi="Times New Roman"/>
                <w:b/>
                <w:szCs w:val="24"/>
              </w:rPr>
              <w:t>2</w:t>
            </w:r>
            <w:r>
              <w:rPr>
                <w:rFonts w:ascii="Times New Roman" w:hAnsi="Times New Roman"/>
                <w:b/>
                <w:szCs w:val="24"/>
              </w:rPr>
              <w:t>6</w:t>
            </w:r>
          </w:p>
        </w:tc>
        <w:tc>
          <w:tcPr>
            <w:tcW w:w="4536" w:type="dxa"/>
          </w:tcPr>
          <w:p w14:paraId="1F8EC2C2" w14:textId="7A0F7817" w:rsidR="002D7F6F" w:rsidRPr="007259D7" w:rsidRDefault="002D7F6F" w:rsidP="003A45D9">
            <w:pPr>
              <w:tabs>
                <w:tab w:val="clear" w:pos="288"/>
                <w:tab w:val="clear" w:pos="720"/>
                <w:tab w:val="clear" w:pos="4032"/>
              </w:tabs>
              <w:rPr>
                <w:rFonts w:ascii="Times New Roman" w:hAnsi="Times New Roman"/>
                <w:sz w:val="24"/>
              </w:rPr>
            </w:pPr>
            <w:r w:rsidRPr="003A45D9">
              <w:rPr>
                <w:rFonts w:ascii="Times New Roman" w:hAnsi="Times New Roman"/>
                <w:sz w:val="24"/>
                <w:szCs w:val="24"/>
                <w:lang w:eastAsia="zh-CN"/>
              </w:rPr>
              <w:t>Στο σώμα του μετρητή υπάρχει σήμανση ροής με βέλος επαρκούς μεγέθους. Η θέση είναι στις παρειές του σώματος.</w:t>
            </w:r>
            <w:r w:rsidRPr="003A45D9">
              <w:rPr>
                <w:rFonts w:ascii="Times New Roman" w:eastAsiaTheme="minorEastAsia" w:hAnsi="Times New Roman"/>
                <w:bCs/>
                <w:iCs/>
                <w:sz w:val="22"/>
                <w:szCs w:val="22"/>
              </w:rPr>
              <w:t xml:space="preserve"> </w:t>
            </w:r>
          </w:p>
        </w:tc>
        <w:tc>
          <w:tcPr>
            <w:tcW w:w="1701" w:type="dxa"/>
          </w:tcPr>
          <w:p w14:paraId="42D2617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1BF12B8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53339833" w14:textId="77777777" w:rsidTr="004945BF">
        <w:trPr>
          <w:cantSplit/>
        </w:trPr>
        <w:tc>
          <w:tcPr>
            <w:tcW w:w="709" w:type="dxa"/>
          </w:tcPr>
          <w:p w14:paraId="12B2D1FE" w14:textId="32F32530" w:rsidR="002D7F6F" w:rsidRPr="007259D7" w:rsidRDefault="002D7F6F" w:rsidP="000D1BD3">
            <w:pPr>
              <w:jc w:val="center"/>
              <w:rPr>
                <w:rFonts w:ascii="Times New Roman" w:hAnsi="Times New Roman"/>
                <w:b/>
                <w:szCs w:val="24"/>
              </w:rPr>
            </w:pPr>
            <w:r>
              <w:rPr>
                <w:rFonts w:ascii="Times New Roman" w:hAnsi="Times New Roman"/>
                <w:b/>
                <w:szCs w:val="24"/>
              </w:rPr>
              <w:t>27</w:t>
            </w:r>
          </w:p>
        </w:tc>
        <w:tc>
          <w:tcPr>
            <w:tcW w:w="4536" w:type="dxa"/>
          </w:tcPr>
          <w:p w14:paraId="712EC5CD" w14:textId="31073209"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Ο ηλεκτρονικός μετατροπέας είναι παλμικού συνεχούς μαγνητικού πεδίου, και εντάσσεται εύκολα σε σύστημα τηλεμετρίας με την χρήση κατάλληλων συνδέσεων.</w:t>
            </w:r>
          </w:p>
        </w:tc>
        <w:tc>
          <w:tcPr>
            <w:tcW w:w="1701" w:type="dxa"/>
          </w:tcPr>
          <w:p w14:paraId="2A67431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56854EF9"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6D56EA84" w14:textId="77777777" w:rsidTr="004945BF">
        <w:trPr>
          <w:cantSplit/>
        </w:trPr>
        <w:tc>
          <w:tcPr>
            <w:tcW w:w="709" w:type="dxa"/>
          </w:tcPr>
          <w:p w14:paraId="7D62AC06" w14:textId="065AA293" w:rsidR="002D7F6F" w:rsidRPr="007259D7" w:rsidRDefault="002D7F6F" w:rsidP="000D1BD3">
            <w:pPr>
              <w:jc w:val="center"/>
              <w:rPr>
                <w:rFonts w:ascii="Times New Roman" w:hAnsi="Times New Roman"/>
                <w:b/>
                <w:szCs w:val="24"/>
              </w:rPr>
            </w:pPr>
            <w:r w:rsidRPr="007259D7">
              <w:rPr>
                <w:rFonts w:ascii="Times New Roman" w:hAnsi="Times New Roman"/>
                <w:b/>
                <w:szCs w:val="24"/>
              </w:rPr>
              <w:t>2</w:t>
            </w:r>
            <w:r>
              <w:rPr>
                <w:rFonts w:ascii="Times New Roman" w:hAnsi="Times New Roman"/>
                <w:b/>
                <w:szCs w:val="24"/>
              </w:rPr>
              <w:t>8</w:t>
            </w:r>
          </w:p>
        </w:tc>
        <w:tc>
          <w:tcPr>
            <w:tcW w:w="4536" w:type="dxa"/>
          </w:tcPr>
          <w:p w14:paraId="4D6E57AB" w14:textId="1A2AA8E6"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Ο μετατροπέας διαθέτει ένδειξη για την σήμανση της κατάστασης του αγωγού , όταν αυτός είναι άδειος (</w:t>
            </w:r>
            <w:r w:rsidRPr="007259D7">
              <w:rPr>
                <w:rFonts w:ascii="Times New Roman" w:hAnsi="Times New Roman"/>
                <w:sz w:val="24"/>
              </w:rPr>
              <w:t>empty</w:t>
            </w:r>
            <w:r w:rsidRPr="007259D7">
              <w:rPr>
                <w:rFonts w:ascii="Times New Roman" w:hAnsi="Times New Roman"/>
                <w:sz w:val="24"/>
                <w:lang w:val="el-GR"/>
              </w:rPr>
              <w:t xml:space="preserve"> </w:t>
            </w:r>
            <w:r w:rsidRPr="007259D7">
              <w:rPr>
                <w:rFonts w:ascii="Times New Roman" w:hAnsi="Times New Roman"/>
                <w:sz w:val="24"/>
              </w:rPr>
              <w:t>pipe</w:t>
            </w:r>
            <w:r w:rsidRPr="007259D7">
              <w:rPr>
                <w:rFonts w:ascii="Times New Roman" w:hAnsi="Times New Roman"/>
                <w:sz w:val="24"/>
                <w:lang w:val="el-GR"/>
              </w:rPr>
              <w:t xml:space="preserve"> </w:t>
            </w:r>
            <w:r w:rsidRPr="007259D7">
              <w:rPr>
                <w:rFonts w:ascii="Times New Roman" w:hAnsi="Times New Roman"/>
                <w:sz w:val="24"/>
              </w:rPr>
              <w:t>detection</w:t>
            </w:r>
            <w:r w:rsidRPr="007259D7">
              <w:rPr>
                <w:rFonts w:ascii="Times New Roman" w:hAnsi="Times New Roman"/>
                <w:sz w:val="24"/>
                <w:lang w:val="el-GR"/>
              </w:rPr>
              <w:t xml:space="preserve">). </w:t>
            </w:r>
          </w:p>
        </w:tc>
        <w:tc>
          <w:tcPr>
            <w:tcW w:w="1701" w:type="dxa"/>
          </w:tcPr>
          <w:p w14:paraId="1D260DC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57EAFF74"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39ACB6B6" w14:textId="77777777" w:rsidTr="004945BF">
        <w:trPr>
          <w:cantSplit/>
        </w:trPr>
        <w:tc>
          <w:tcPr>
            <w:tcW w:w="709" w:type="dxa"/>
          </w:tcPr>
          <w:p w14:paraId="3A6FC0F1" w14:textId="65F9ED14" w:rsidR="002D7F6F" w:rsidRPr="007259D7" w:rsidRDefault="002D7F6F" w:rsidP="000D1BD3">
            <w:pPr>
              <w:jc w:val="center"/>
              <w:rPr>
                <w:rFonts w:ascii="Times New Roman" w:hAnsi="Times New Roman"/>
                <w:b/>
                <w:szCs w:val="24"/>
              </w:rPr>
            </w:pPr>
            <w:r>
              <w:rPr>
                <w:rFonts w:ascii="Times New Roman" w:hAnsi="Times New Roman"/>
                <w:b/>
                <w:szCs w:val="24"/>
              </w:rPr>
              <w:t>29</w:t>
            </w:r>
          </w:p>
        </w:tc>
        <w:tc>
          <w:tcPr>
            <w:tcW w:w="4536" w:type="dxa"/>
          </w:tcPr>
          <w:p w14:paraId="6C49A21C" w14:textId="3D1B9A06" w:rsidR="002D7F6F" w:rsidRPr="007259D7" w:rsidRDefault="002D7F6F" w:rsidP="000D1BD3">
            <w:pPr>
              <w:pStyle w:val="ac"/>
              <w:spacing w:before="120" w:after="120"/>
              <w:rPr>
                <w:rFonts w:ascii="Times New Roman" w:hAnsi="Times New Roman"/>
                <w:bCs/>
                <w:iCs/>
                <w:sz w:val="24"/>
                <w:lang w:val="el-GR"/>
              </w:rPr>
            </w:pPr>
            <w:r w:rsidRPr="00D415AB">
              <w:rPr>
                <w:rFonts w:ascii="Times New Roman" w:hAnsi="Times New Roman"/>
                <w:sz w:val="24"/>
                <w:lang w:val="el-GR"/>
              </w:rPr>
              <w:t xml:space="preserve">Ο μετατροπέας διαθέτει επαφή ελεύθερης τάσης μέσω της οποίας μπορεί να δίνεται μήνυμα προς άλλα συστήματα </w:t>
            </w:r>
            <w:proofErr w:type="spellStart"/>
            <w:r w:rsidRPr="00D415AB">
              <w:rPr>
                <w:rFonts w:ascii="Times New Roman" w:hAnsi="Times New Roman"/>
                <w:sz w:val="24"/>
                <w:lang w:val="el-GR"/>
              </w:rPr>
              <w:t>τηλεελέγχου</w:t>
            </w:r>
            <w:proofErr w:type="spellEnd"/>
            <w:r w:rsidRPr="007259D7">
              <w:rPr>
                <w:rFonts w:ascii="Times New Roman" w:hAnsi="Times New Roman"/>
                <w:sz w:val="24"/>
                <w:lang w:val="el-GR"/>
              </w:rPr>
              <w:t>.</w:t>
            </w:r>
          </w:p>
        </w:tc>
        <w:tc>
          <w:tcPr>
            <w:tcW w:w="1701" w:type="dxa"/>
          </w:tcPr>
          <w:p w14:paraId="5FDCEDBA"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3998E597"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0804EBEA" w14:textId="77777777" w:rsidTr="004945BF">
        <w:trPr>
          <w:cantSplit/>
        </w:trPr>
        <w:tc>
          <w:tcPr>
            <w:tcW w:w="709" w:type="dxa"/>
          </w:tcPr>
          <w:p w14:paraId="31EA2A54" w14:textId="33003EB0" w:rsidR="002D7F6F" w:rsidRPr="007259D7" w:rsidRDefault="002D7F6F" w:rsidP="000D1BD3">
            <w:pPr>
              <w:jc w:val="center"/>
              <w:rPr>
                <w:rFonts w:ascii="Times New Roman" w:hAnsi="Times New Roman"/>
                <w:b/>
                <w:szCs w:val="24"/>
              </w:rPr>
            </w:pPr>
            <w:r>
              <w:rPr>
                <w:rFonts w:ascii="Times New Roman" w:hAnsi="Times New Roman"/>
                <w:b/>
                <w:szCs w:val="24"/>
              </w:rPr>
              <w:t>30</w:t>
            </w:r>
          </w:p>
        </w:tc>
        <w:tc>
          <w:tcPr>
            <w:tcW w:w="4536" w:type="dxa"/>
          </w:tcPr>
          <w:p w14:paraId="7F66938E" w14:textId="09F1FEBA" w:rsidR="002D7F6F" w:rsidRPr="007259D7" w:rsidRDefault="002D7F6F" w:rsidP="000D1BD3">
            <w:pPr>
              <w:rPr>
                <w:rFonts w:ascii="Times New Roman" w:hAnsi="Times New Roman"/>
                <w:sz w:val="24"/>
              </w:rPr>
            </w:pPr>
            <w:r w:rsidRPr="007259D7">
              <w:rPr>
                <w:rFonts w:ascii="Times New Roman" w:hAnsi="Times New Roman"/>
                <w:sz w:val="24"/>
              </w:rPr>
              <w:t>Ο μετατροπέας διαθέτει ξεχωριστή ένδειξη για την αναγγελία σφαλμάτων, όταν αυτά ανιχνεύονται από τα αυτοδιαγνωστικά του μετατροπέα.</w:t>
            </w:r>
          </w:p>
        </w:tc>
        <w:tc>
          <w:tcPr>
            <w:tcW w:w="1701" w:type="dxa"/>
          </w:tcPr>
          <w:p w14:paraId="1D37B3E3"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7CFCC45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08224528" w14:textId="77777777" w:rsidTr="004945BF">
        <w:trPr>
          <w:cantSplit/>
        </w:trPr>
        <w:tc>
          <w:tcPr>
            <w:tcW w:w="709" w:type="dxa"/>
          </w:tcPr>
          <w:p w14:paraId="7CF10FDC" w14:textId="44055BEA" w:rsidR="002D7F6F" w:rsidRPr="007259D7" w:rsidRDefault="002D7F6F" w:rsidP="000D1BD3">
            <w:pPr>
              <w:jc w:val="center"/>
              <w:rPr>
                <w:rFonts w:ascii="Times New Roman" w:hAnsi="Times New Roman"/>
                <w:b/>
                <w:szCs w:val="24"/>
              </w:rPr>
            </w:pPr>
            <w:r>
              <w:rPr>
                <w:rFonts w:ascii="Times New Roman" w:hAnsi="Times New Roman"/>
                <w:b/>
                <w:szCs w:val="24"/>
              </w:rPr>
              <w:t>31</w:t>
            </w:r>
          </w:p>
        </w:tc>
        <w:tc>
          <w:tcPr>
            <w:tcW w:w="4536" w:type="dxa"/>
          </w:tcPr>
          <w:p w14:paraId="46FA5672" w14:textId="7BE8E359"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 xml:space="preserve">Η  ανίχνευση της κατάστασης “κενός αγωγός” να είναι δυνατή σε απόσταση μέχρι και 30 μέτρα. </w:t>
            </w:r>
          </w:p>
        </w:tc>
        <w:tc>
          <w:tcPr>
            <w:tcW w:w="1701" w:type="dxa"/>
          </w:tcPr>
          <w:p w14:paraId="0CD3201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1A81FF0D"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25F237A4" w14:textId="77777777" w:rsidTr="004945BF">
        <w:trPr>
          <w:cantSplit/>
        </w:trPr>
        <w:tc>
          <w:tcPr>
            <w:tcW w:w="709" w:type="dxa"/>
          </w:tcPr>
          <w:p w14:paraId="3FDB2D60" w14:textId="5BF3B1A3" w:rsidR="002D7F6F" w:rsidRPr="007259D7" w:rsidRDefault="002D7F6F" w:rsidP="000D1BD3">
            <w:pPr>
              <w:jc w:val="center"/>
              <w:rPr>
                <w:rFonts w:ascii="Times New Roman" w:hAnsi="Times New Roman"/>
                <w:b/>
                <w:szCs w:val="24"/>
              </w:rPr>
            </w:pPr>
            <w:r w:rsidRPr="007259D7">
              <w:rPr>
                <w:rFonts w:ascii="Times New Roman" w:hAnsi="Times New Roman"/>
                <w:b/>
                <w:szCs w:val="24"/>
              </w:rPr>
              <w:t>3</w:t>
            </w:r>
            <w:r>
              <w:rPr>
                <w:rFonts w:ascii="Times New Roman" w:hAnsi="Times New Roman"/>
                <w:b/>
                <w:szCs w:val="24"/>
              </w:rPr>
              <w:t>2</w:t>
            </w:r>
          </w:p>
        </w:tc>
        <w:tc>
          <w:tcPr>
            <w:tcW w:w="4536" w:type="dxa"/>
          </w:tcPr>
          <w:p w14:paraId="56688CA6" w14:textId="1BC1B124" w:rsidR="002D7F6F" w:rsidRPr="00E2565E" w:rsidRDefault="002D7F6F" w:rsidP="000D1BD3">
            <w:pPr>
              <w:rPr>
                <w:rFonts w:ascii="Times New Roman" w:hAnsi="Times New Roman"/>
                <w:sz w:val="24"/>
                <w:highlight w:val="yellow"/>
              </w:rPr>
            </w:pPr>
            <w:r w:rsidRPr="00D415AB">
              <w:rPr>
                <w:rFonts w:ascii="Times New Roman" w:hAnsi="Times New Roman"/>
                <w:sz w:val="24"/>
              </w:rPr>
              <w:t>Οι μετατροπείς έχουν δυνατότητα  της μέτρησης της παροχής και προς τις δύο κατευθύνσεις και  διαθέτουν τουλάχιστον μία αναλογική έξοδο και μια ψηφιακή επαφή, η οποία θα μπορεί να προγραμματισθεί για την μετάδοση της πληροφορίας “κατεύθυνση ροής” (</w:t>
            </w:r>
            <w:proofErr w:type="spellStart"/>
            <w:r w:rsidRPr="00D415AB">
              <w:rPr>
                <w:rFonts w:ascii="Times New Roman" w:hAnsi="Times New Roman"/>
                <w:sz w:val="24"/>
              </w:rPr>
              <w:t>forward-reverse</w:t>
            </w:r>
            <w:proofErr w:type="spellEnd"/>
            <w:r w:rsidRPr="00D415AB">
              <w:rPr>
                <w:rFonts w:ascii="Times New Roman" w:hAnsi="Times New Roman"/>
                <w:sz w:val="24"/>
              </w:rPr>
              <w:t xml:space="preserve">) προς άλλα συστήματα </w:t>
            </w:r>
            <w:proofErr w:type="spellStart"/>
            <w:r w:rsidRPr="00D415AB">
              <w:rPr>
                <w:rFonts w:ascii="Times New Roman" w:hAnsi="Times New Roman"/>
                <w:sz w:val="24"/>
              </w:rPr>
              <w:t>τηλεελέγχου</w:t>
            </w:r>
            <w:proofErr w:type="spellEnd"/>
          </w:p>
        </w:tc>
        <w:tc>
          <w:tcPr>
            <w:tcW w:w="1701" w:type="dxa"/>
          </w:tcPr>
          <w:p w14:paraId="03E88ECE"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0BBB27CA"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35D9B6FA" w14:textId="77777777" w:rsidTr="004945BF">
        <w:trPr>
          <w:cantSplit/>
        </w:trPr>
        <w:tc>
          <w:tcPr>
            <w:tcW w:w="709" w:type="dxa"/>
          </w:tcPr>
          <w:p w14:paraId="584D5E73" w14:textId="2E0C4D65" w:rsidR="002D7F6F" w:rsidRPr="007259D7" w:rsidRDefault="002D7F6F" w:rsidP="000D1BD3">
            <w:pPr>
              <w:jc w:val="center"/>
              <w:rPr>
                <w:rFonts w:ascii="Times New Roman" w:hAnsi="Times New Roman"/>
                <w:b/>
                <w:szCs w:val="24"/>
              </w:rPr>
            </w:pPr>
            <w:r w:rsidRPr="007259D7">
              <w:rPr>
                <w:rFonts w:ascii="Times New Roman" w:hAnsi="Times New Roman"/>
                <w:b/>
                <w:szCs w:val="24"/>
              </w:rPr>
              <w:t>3</w:t>
            </w:r>
            <w:r>
              <w:rPr>
                <w:rFonts w:ascii="Times New Roman" w:hAnsi="Times New Roman"/>
                <w:b/>
                <w:szCs w:val="24"/>
              </w:rPr>
              <w:t>3</w:t>
            </w:r>
          </w:p>
        </w:tc>
        <w:tc>
          <w:tcPr>
            <w:tcW w:w="4536" w:type="dxa"/>
          </w:tcPr>
          <w:p w14:paraId="651E3B50" w14:textId="0D8457C3"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O μετατροπέας φέρει</w:t>
            </w:r>
            <w:r>
              <w:rPr>
                <w:rFonts w:ascii="Times New Roman" w:hAnsi="Times New Roman"/>
                <w:sz w:val="24"/>
                <w:lang w:val="el-GR"/>
              </w:rPr>
              <w:t xml:space="preserve"> </w:t>
            </w:r>
            <w:r w:rsidRPr="007259D7">
              <w:rPr>
                <w:rFonts w:ascii="Times New Roman" w:hAnsi="Times New Roman"/>
                <w:sz w:val="24"/>
                <w:lang w:val="el-GR"/>
              </w:rPr>
              <w:t xml:space="preserve">ενσωματωμένη φωτιζόμενη αλφαριθμητική οθόνη με ικανό αριθμό σταθερών ή κυλιόμενων γραμμών  για την απεικόνιση </w:t>
            </w:r>
            <w:proofErr w:type="spellStart"/>
            <w:r w:rsidRPr="007259D7">
              <w:rPr>
                <w:rFonts w:ascii="Times New Roman" w:hAnsi="Times New Roman"/>
                <w:sz w:val="24"/>
                <w:lang w:val="el-GR"/>
              </w:rPr>
              <w:t>κατ</w:t>
            </w:r>
            <w:proofErr w:type="spellEnd"/>
            <w:r w:rsidRPr="007259D7">
              <w:rPr>
                <w:rFonts w:ascii="Times New Roman" w:hAnsi="Times New Roman"/>
                <w:sz w:val="24"/>
                <w:lang w:val="el-GR"/>
              </w:rPr>
              <w:t>΄ ελάχιστο των ακόλουθων:</w:t>
            </w:r>
          </w:p>
          <w:p w14:paraId="53D66AEA" w14:textId="77777777" w:rsidR="002D7F6F" w:rsidRPr="007259D7" w:rsidRDefault="002D7F6F" w:rsidP="000D1BD3">
            <w:pPr>
              <w:pStyle w:val="ac"/>
              <w:numPr>
                <w:ilvl w:val="0"/>
                <w:numId w:val="10"/>
              </w:numPr>
              <w:spacing w:after="0"/>
              <w:rPr>
                <w:rFonts w:ascii="Times New Roman" w:hAnsi="Times New Roman"/>
                <w:sz w:val="24"/>
                <w:lang w:val="el-GR"/>
              </w:rPr>
            </w:pPr>
            <w:r w:rsidRPr="007259D7">
              <w:rPr>
                <w:rFonts w:ascii="Times New Roman" w:hAnsi="Times New Roman"/>
                <w:sz w:val="24"/>
                <w:lang w:val="el-GR"/>
              </w:rPr>
              <w:t>Στιγμιαία παροχή (m3/h)</w:t>
            </w:r>
          </w:p>
          <w:p w14:paraId="50E6503B" w14:textId="77777777" w:rsidR="002D7F6F" w:rsidRPr="007259D7" w:rsidRDefault="002D7F6F" w:rsidP="000D1BD3">
            <w:pPr>
              <w:pStyle w:val="ac"/>
              <w:numPr>
                <w:ilvl w:val="0"/>
                <w:numId w:val="10"/>
              </w:numPr>
              <w:spacing w:after="0"/>
              <w:rPr>
                <w:rFonts w:ascii="Times New Roman" w:hAnsi="Times New Roman"/>
                <w:sz w:val="24"/>
                <w:lang w:val="el-GR"/>
              </w:rPr>
            </w:pPr>
            <w:r w:rsidRPr="007259D7">
              <w:rPr>
                <w:rFonts w:ascii="Times New Roman" w:hAnsi="Times New Roman"/>
                <w:sz w:val="24"/>
                <w:lang w:val="el-GR"/>
              </w:rPr>
              <w:t>Συνολικός όγκος (m3) θετικής παροχής</w:t>
            </w:r>
          </w:p>
          <w:p w14:paraId="2EA0D548" w14:textId="77777777" w:rsidR="002D7F6F" w:rsidRPr="007259D7" w:rsidRDefault="002D7F6F" w:rsidP="000D1BD3">
            <w:pPr>
              <w:pStyle w:val="ac"/>
              <w:numPr>
                <w:ilvl w:val="0"/>
                <w:numId w:val="10"/>
              </w:numPr>
              <w:spacing w:after="0"/>
              <w:rPr>
                <w:rFonts w:ascii="Times New Roman" w:hAnsi="Times New Roman"/>
                <w:sz w:val="24"/>
                <w:lang w:val="el-GR"/>
              </w:rPr>
            </w:pPr>
            <w:r w:rsidRPr="007259D7">
              <w:rPr>
                <w:rFonts w:ascii="Times New Roman" w:hAnsi="Times New Roman"/>
                <w:sz w:val="24"/>
                <w:lang w:val="el-GR"/>
              </w:rPr>
              <w:t>Συνολικός όγκος (m3) αρνητικής παροχής ή Συνολικός αθροιστικός όγκος</w:t>
            </w:r>
          </w:p>
          <w:p w14:paraId="6B22E992" w14:textId="77777777" w:rsidR="002D7F6F" w:rsidRPr="007259D7" w:rsidRDefault="002D7F6F" w:rsidP="000D1BD3">
            <w:pPr>
              <w:pStyle w:val="ac"/>
              <w:numPr>
                <w:ilvl w:val="0"/>
                <w:numId w:val="10"/>
              </w:numPr>
              <w:spacing w:after="0"/>
              <w:rPr>
                <w:rFonts w:ascii="Times New Roman" w:hAnsi="Times New Roman"/>
                <w:sz w:val="24"/>
                <w:lang w:val="el-GR"/>
              </w:rPr>
            </w:pPr>
            <w:r w:rsidRPr="007259D7">
              <w:rPr>
                <w:rFonts w:ascii="Times New Roman" w:hAnsi="Times New Roman"/>
                <w:sz w:val="24"/>
                <w:lang w:val="el-GR"/>
              </w:rPr>
              <w:t>Πληροφορίες διάγνωσης</w:t>
            </w:r>
          </w:p>
          <w:p w14:paraId="35676BA5" w14:textId="77777777" w:rsidR="002D7F6F" w:rsidRPr="007259D7" w:rsidRDefault="002D7F6F" w:rsidP="000D1BD3">
            <w:pPr>
              <w:pStyle w:val="ac"/>
              <w:numPr>
                <w:ilvl w:val="0"/>
                <w:numId w:val="10"/>
              </w:numPr>
              <w:spacing w:after="0"/>
              <w:rPr>
                <w:rFonts w:ascii="Times New Roman" w:hAnsi="Times New Roman"/>
                <w:sz w:val="24"/>
                <w:lang w:val="el-GR"/>
              </w:rPr>
            </w:pPr>
            <w:r w:rsidRPr="007259D7">
              <w:rPr>
                <w:rFonts w:ascii="Times New Roman" w:hAnsi="Times New Roman"/>
                <w:sz w:val="24"/>
                <w:lang w:val="el-GR"/>
              </w:rPr>
              <w:t>Συνθήκες κενού αγωγού (</w:t>
            </w:r>
            <w:proofErr w:type="spellStart"/>
            <w:r w:rsidRPr="007259D7">
              <w:rPr>
                <w:rFonts w:ascii="Times New Roman" w:hAnsi="Times New Roman"/>
                <w:sz w:val="24"/>
                <w:lang w:val="el-GR"/>
              </w:rPr>
              <w:t>empty</w:t>
            </w:r>
            <w:proofErr w:type="spellEnd"/>
            <w:r w:rsidRPr="007259D7">
              <w:rPr>
                <w:rFonts w:ascii="Times New Roman" w:hAnsi="Times New Roman"/>
                <w:sz w:val="24"/>
                <w:lang w:val="el-GR"/>
              </w:rPr>
              <w:t xml:space="preserve"> </w:t>
            </w:r>
            <w:proofErr w:type="spellStart"/>
            <w:r w:rsidRPr="007259D7">
              <w:rPr>
                <w:rFonts w:ascii="Times New Roman" w:hAnsi="Times New Roman"/>
                <w:sz w:val="24"/>
                <w:lang w:val="el-GR"/>
              </w:rPr>
              <w:t>pipe</w:t>
            </w:r>
            <w:proofErr w:type="spellEnd"/>
            <w:r w:rsidRPr="007259D7">
              <w:rPr>
                <w:rFonts w:ascii="Times New Roman" w:hAnsi="Times New Roman"/>
                <w:sz w:val="24"/>
                <w:lang w:val="el-GR"/>
              </w:rPr>
              <w:t xml:space="preserve">) </w:t>
            </w:r>
          </w:p>
          <w:p w14:paraId="2B2D53BF" w14:textId="77DB8992" w:rsidR="002D7F6F" w:rsidRPr="007259D7" w:rsidRDefault="002D7F6F" w:rsidP="000D1BD3">
            <w:pPr>
              <w:rPr>
                <w:rFonts w:ascii="Times New Roman" w:hAnsi="Times New Roman"/>
                <w:sz w:val="24"/>
                <w:szCs w:val="24"/>
                <w:lang w:eastAsia="zh-CN"/>
              </w:rPr>
            </w:pPr>
          </w:p>
        </w:tc>
        <w:tc>
          <w:tcPr>
            <w:tcW w:w="1701" w:type="dxa"/>
          </w:tcPr>
          <w:p w14:paraId="04F2846E"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66CF32B8"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4A5C48C0" w14:textId="77777777" w:rsidTr="004945BF">
        <w:trPr>
          <w:cantSplit/>
        </w:trPr>
        <w:tc>
          <w:tcPr>
            <w:tcW w:w="709" w:type="dxa"/>
          </w:tcPr>
          <w:p w14:paraId="2D5B71E8" w14:textId="4707E430" w:rsidR="002D7F6F" w:rsidRPr="007259D7" w:rsidRDefault="002D7F6F" w:rsidP="000D1BD3">
            <w:pPr>
              <w:jc w:val="center"/>
              <w:rPr>
                <w:rFonts w:ascii="Times New Roman" w:hAnsi="Times New Roman"/>
                <w:b/>
                <w:szCs w:val="24"/>
              </w:rPr>
            </w:pPr>
            <w:r w:rsidRPr="007259D7">
              <w:rPr>
                <w:rFonts w:ascii="Times New Roman" w:hAnsi="Times New Roman"/>
                <w:b/>
                <w:szCs w:val="24"/>
              </w:rPr>
              <w:t>3</w:t>
            </w:r>
            <w:r>
              <w:rPr>
                <w:rFonts w:ascii="Times New Roman" w:hAnsi="Times New Roman"/>
                <w:b/>
                <w:szCs w:val="24"/>
              </w:rPr>
              <w:t>4</w:t>
            </w:r>
          </w:p>
        </w:tc>
        <w:tc>
          <w:tcPr>
            <w:tcW w:w="4536" w:type="dxa"/>
          </w:tcPr>
          <w:p w14:paraId="2B2471FC" w14:textId="345648AD" w:rsidR="002D7F6F" w:rsidRPr="007259D7" w:rsidRDefault="002D7F6F" w:rsidP="000D1BD3">
            <w:pPr>
              <w:rPr>
                <w:rFonts w:ascii="Times New Roman" w:hAnsi="Times New Roman"/>
                <w:sz w:val="24"/>
              </w:rPr>
            </w:pPr>
            <w:r w:rsidRPr="007259D7">
              <w:rPr>
                <w:rFonts w:ascii="Times New Roman" w:hAnsi="Times New Roman"/>
                <w:sz w:val="24"/>
              </w:rPr>
              <w:t>Ο μετατροπέας μπορεί να προγραμματιστεί ανάλογα με τις απαιτήσεις του τελικού χρήστη δίνοντας πληροφορίες και μηνύματα (π.χ. ρυθμίσεις οργάνου, σφάλμα μετρητή).</w:t>
            </w:r>
          </w:p>
        </w:tc>
        <w:tc>
          <w:tcPr>
            <w:tcW w:w="1701" w:type="dxa"/>
          </w:tcPr>
          <w:p w14:paraId="30359927"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1341476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43C7394B" w14:textId="77777777" w:rsidTr="004945BF">
        <w:trPr>
          <w:cantSplit/>
        </w:trPr>
        <w:tc>
          <w:tcPr>
            <w:tcW w:w="709" w:type="dxa"/>
          </w:tcPr>
          <w:p w14:paraId="71477E5C" w14:textId="1F3CBBD4" w:rsidR="002D7F6F" w:rsidRPr="007259D7" w:rsidRDefault="002D7F6F" w:rsidP="000D1BD3">
            <w:pPr>
              <w:jc w:val="center"/>
              <w:rPr>
                <w:rFonts w:ascii="Times New Roman" w:hAnsi="Times New Roman"/>
                <w:b/>
                <w:szCs w:val="24"/>
              </w:rPr>
            </w:pPr>
            <w:r w:rsidRPr="007259D7">
              <w:rPr>
                <w:rFonts w:ascii="Times New Roman" w:hAnsi="Times New Roman"/>
                <w:b/>
                <w:szCs w:val="24"/>
              </w:rPr>
              <w:t>3</w:t>
            </w:r>
            <w:r>
              <w:rPr>
                <w:rFonts w:ascii="Times New Roman" w:hAnsi="Times New Roman"/>
                <w:b/>
                <w:szCs w:val="24"/>
              </w:rPr>
              <w:t>5</w:t>
            </w:r>
          </w:p>
        </w:tc>
        <w:tc>
          <w:tcPr>
            <w:tcW w:w="4536" w:type="dxa"/>
          </w:tcPr>
          <w:p w14:paraId="5EC791B8" w14:textId="38C5A449"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Σε περίπτωση σφάλματος ο μετατροπέας θα απεικονίζει τους κωδικούς σφαλμάτων με συνοπτική περιγραφή και ευανάγνωστες  προτάσεις για την διόρθωσή τους</w:t>
            </w:r>
          </w:p>
        </w:tc>
        <w:tc>
          <w:tcPr>
            <w:tcW w:w="1701" w:type="dxa"/>
          </w:tcPr>
          <w:p w14:paraId="292E3B41"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6DA3E64E"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7AF2D080" w14:textId="77777777" w:rsidTr="004945BF">
        <w:trPr>
          <w:cantSplit/>
        </w:trPr>
        <w:tc>
          <w:tcPr>
            <w:tcW w:w="709" w:type="dxa"/>
          </w:tcPr>
          <w:p w14:paraId="106AC6BA" w14:textId="7A52EAB6" w:rsidR="002D7F6F" w:rsidRPr="007259D7" w:rsidRDefault="002D7F6F" w:rsidP="000D1BD3">
            <w:pPr>
              <w:jc w:val="center"/>
              <w:rPr>
                <w:rFonts w:ascii="Times New Roman" w:hAnsi="Times New Roman"/>
                <w:b/>
                <w:szCs w:val="24"/>
              </w:rPr>
            </w:pPr>
            <w:r w:rsidRPr="007259D7">
              <w:rPr>
                <w:rFonts w:ascii="Times New Roman" w:hAnsi="Times New Roman"/>
                <w:b/>
                <w:szCs w:val="24"/>
              </w:rPr>
              <w:t>3</w:t>
            </w:r>
            <w:r>
              <w:rPr>
                <w:rFonts w:ascii="Times New Roman" w:hAnsi="Times New Roman"/>
                <w:b/>
                <w:szCs w:val="24"/>
              </w:rPr>
              <w:t>6</w:t>
            </w:r>
          </w:p>
        </w:tc>
        <w:tc>
          <w:tcPr>
            <w:tcW w:w="4536" w:type="dxa"/>
          </w:tcPr>
          <w:p w14:paraId="6B5692BA" w14:textId="51CC1AA9"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Προβλέπεται διαδικασία πρόσβασης μέσω κωδικού ασφαλείας</w:t>
            </w:r>
            <w:ins w:id="6" w:author="Ειρήνη  Καραθανάση" w:date="2021-05-10T18:55:00Z">
              <w:r w:rsidRPr="007259D7">
                <w:rPr>
                  <w:rFonts w:ascii="Times New Roman" w:hAnsi="Times New Roman"/>
                  <w:sz w:val="24"/>
                  <w:lang w:val="el-GR"/>
                </w:rPr>
                <w:t xml:space="preserve"> ή εξαρτήμ</w:t>
              </w:r>
            </w:ins>
            <w:ins w:id="7" w:author="Ειρήνη  Καραθανάση" w:date="2021-05-10T18:56:00Z">
              <w:r w:rsidRPr="007259D7">
                <w:rPr>
                  <w:rFonts w:ascii="Times New Roman" w:hAnsi="Times New Roman"/>
                  <w:sz w:val="24"/>
                  <w:lang w:val="el-GR"/>
                </w:rPr>
                <w:t>ατος</w:t>
              </w:r>
            </w:ins>
            <w:ins w:id="8" w:author="Ειρήνη  Καραθανάση" w:date="2021-05-10T18:57:00Z">
              <w:r w:rsidRPr="007259D7">
                <w:rPr>
                  <w:rFonts w:ascii="Times New Roman" w:hAnsi="Times New Roman"/>
                  <w:sz w:val="24"/>
                  <w:lang w:val="el-GR"/>
                  <w:rPrChange w:id="9" w:author="Ειρήνη  Καραθανάση" w:date="2021-05-10T18:57:00Z">
                    <w:rPr>
                      <w:lang w:val="en-US"/>
                    </w:rPr>
                  </w:rPrChange>
                </w:rPr>
                <w:t xml:space="preserve"> (</w:t>
              </w:r>
              <w:proofErr w:type="spellStart"/>
              <w:r w:rsidRPr="007259D7">
                <w:rPr>
                  <w:rFonts w:ascii="Times New Roman" w:hAnsi="Times New Roman"/>
                  <w:sz w:val="24"/>
                  <w:lang w:val="el-GR"/>
                </w:rPr>
                <w:t>jumper</w:t>
              </w:r>
              <w:proofErr w:type="spellEnd"/>
              <w:r w:rsidRPr="007259D7">
                <w:rPr>
                  <w:rFonts w:ascii="Times New Roman" w:hAnsi="Times New Roman"/>
                  <w:sz w:val="24"/>
                  <w:lang w:val="el-GR"/>
                </w:rPr>
                <w:t>)</w:t>
              </w:r>
            </w:ins>
            <w:r w:rsidRPr="007259D7">
              <w:rPr>
                <w:rFonts w:ascii="Times New Roman" w:hAnsi="Times New Roman"/>
                <w:sz w:val="24"/>
                <w:lang w:val="el-GR"/>
              </w:rPr>
              <w:t xml:space="preserve"> για να αποτρέπεται η μη εξουσιοδοτημένη αλλαγή των προκαθορισμένων παραμέτρων.</w:t>
            </w:r>
          </w:p>
        </w:tc>
        <w:tc>
          <w:tcPr>
            <w:tcW w:w="1701" w:type="dxa"/>
          </w:tcPr>
          <w:p w14:paraId="7347DC82"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26E359A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43D0991B" w14:textId="77777777" w:rsidTr="004945BF">
        <w:trPr>
          <w:cantSplit/>
        </w:trPr>
        <w:tc>
          <w:tcPr>
            <w:tcW w:w="709" w:type="dxa"/>
          </w:tcPr>
          <w:p w14:paraId="59A1683F" w14:textId="4B1CC1FC" w:rsidR="002D7F6F" w:rsidRPr="007259D7" w:rsidRDefault="002D7F6F" w:rsidP="000D1BD3">
            <w:pPr>
              <w:jc w:val="center"/>
              <w:rPr>
                <w:rFonts w:ascii="Times New Roman" w:hAnsi="Times New Roman"/>
                <w:b/>
                <w:szCs w:val="24"/>
              </w:rPr>
            </w:pPr>
            <w:r w:rsidRPr="007259D7">
              <w:rPr>
                <w:rFonts w:ascii="Times New Roman" w:hAnsi="Times New Roman"/>
                <w:b/>
                <w:szCs w:val="24"/>
              </w:rPr>
              <w:t>3</w:t>
            </w:r>
            <w:r>
              <w:rPr>
                <w:rFonts w:ascii="Times New Roman" w:hAnsi="Times New Roman"/>
                <w:b/>
                <w:szCs w:val="24"/>
              </w:rPr>
              <w:t>7</w:t>
            </w:r>
          </w:p>
        </w:tc>
        <w:tc>
          <w:tcPr>
            <w:tcW w:w="4536" w:type="dxa"/>
          </w:tcPr>
          <w:p w14:paraId="20292A55" w14:textId="52B4C091" w:rsidR="002D7F6F" w:rsidRPr="007259D7" w:rsidRDefault="002D7F6F" w:rsidP="000D1BD3">
            <w:pPr>
              <w:pStyle w:val="ac"/>
              <w:spacing w:after="120"/>
              <w:rPr>
                <w:rFonts w:ascii="Times New Roman" w:hAnsi="Times New Roman"/>
                <w:sz w:val="24"/>
                <w:highlight w:val="yellow"/>
                <w:lang w:val="el-GR"/>
              </w:rPr>
            </w:pPr>
            <w:r w:rsidRPr="00D415AB">
              <w:rPr>
                <w:rFonts w:ascii="Times New Roman" w:hAnsi="Times New Roman"/>
                <w:sz w:val="24"/>
                <w:lang w:val="el-GR"/>
              </w:rPr>
              <w:t xml:space="preserve">Ο μετατροπέας διαθέτει </w:t>
            </w:r>
            <w:r w:rsidRPr="00D415AB">
              <w:rPr>
                <w:rFonts w:ascii="Times New Roman" w:hAnsi="Times New Roman"/>
                <w:color w:val="000000"/>
                <w:sz w:val="24"/>
                <w:lang w:val="el-GR" w:eastAsia="en-US"/>
              </w:rPr>
              <w:t xml:space="preserve">1 αναλογική έξοδο 0/4 - 20 </w:t>
            </w:r>
            <w:proofErr w:type="spellStart"/>
            <w:r w:rsidRPr="00D415AB">
              <w:rPr>
                <w:rFonts w:ascii="Times New Roman" w:hAnsi="Times New Roman"/>
                <w:color w:val="000000"/>
                <w:sz w:val="24"/>
                <w:lang w:val="el-GR" w:eastAsia="en-US"/>
              </w:rPr>
              <w:t>mA</w:t>
            </w:r>
            <w:proofErr w:type="spellEnd"/>
          </w:p>
        </w:tc>
        <w:tc>
          <w:tcPr>
            <w:tcW w:w="1701" w:type="dxa"/>
          </w:tcPr>
          <w:p w14:paraId="6649B281"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3451DE79"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1BFD486B" w14:textId="77777777" w:rsidTr="004945BF">
        <w:trPr>
          <w:cantSplit/>
          <w:trHeight w:val="970"/>
        </w:trPr>
        <w:tc>
          <w:tcPr>
            <w:tcW w:w="709" w:type="dxa"/>
          </w:tcPr>
          <w:p w14:paraId="515FD8E6" w14:textId="322DE187" w:rsidR="002D7F6F" w:rsidRPr="007259D7" w:rsidRDefault="002D7F6F" w:rsidP="000D1BD3">
            <w:pPr>
              <w:jc w:val="center"/>
              <w:rPr>
                <w:rFonts w:ascii="Times New Roman" w:hAnsi="Times New Roman"/>
                <w:b/>
                <w:szCs w:val="24"/>
              </w:rPr>
            </w:pPr>
            <w:r w:rsidRPr="007259D7">
              <w:rPr>
                <w:rFonts w:ascii="Times New Roman" w:hAnsi="Times New Roman"/>
                <w:b/>
                <w:szCs w:val="24"/>
              </w:rPr>
              <w:t>3</w:t>
            </w:r>
            <w:r>
              <w:rPr>
                <w:rFonts w:ascii="Times New Roman" w:hAnsi="Times New Roman"/>
                <w:b/>
                <w:szCs w:val="24"/>
              </w:rPr>
              <w:t>8</w:t>
            </w:r>
          </w:p>
        </w:tc>
        <w:tc>
          <w:tcPr>
            <w:tcW w:w="4536" w:type="dxa"/>
          </w:tcPr>
          <w:p w14:paraId="7FFEA48E" w14:textId="2A705B5F" w:rsidR="002D7F6F" w:rsidRPr="007259D7" w:rsidRDefault="002D7F6F" w:rsidP="000D1BD3">
            <w:pPr>
              <w:rPr>
                <w:rFonts w:ascii="Times New Roman" w:hAnsi="Times New Roman"/>
                <w:sz w:val="24"/>
                <w:highlight w:val="yellow"/>
              </w:rPr>
            </w:pPr>
            <w:r w:rsidRPr="00D415AB">
              <w:rPr>
                <w:rFonts w:ascii="Times New Roman" w:hAnsi="Times New Roman"/>
                <w:sz w:val="24"/>
              </w:rPr>
              <w:t xml:space="preserve">Ο μετατροπέας διαθέτει </w:t>
            </w:r>
            <w:r w:rsidRPr="00D415AB">
              <w:rPr>
                <w:rFonts w:ascii="Times New Roman" w:hAnsi="Times New Roman"/>
                <w:color w:val="000000"/>
                <w:sz w:val="24"/>
              </w:rPr>
              <w:t xml:space="preserve">1 ψηφιακή </w:t>
            </w:r>
            <w:proofErr w:type="spellStart"/>
            <w:r w:rsidRPr="00D415AB">
              <w:rPr>
                <w:rFonts w:ascii="Times New Roman" w:hAnsi="Times New Roman"/>
                <w:color w:val="000000"/>
                <w:sz w:val="24"/>
              </w:rPr>
              <w:t>εξόδο</w:t>
            </w:r>
            <w:proofErr w:type="spellEnd"/>
            <w:r w:rsidRPr="00D415AB">
              <w:rPr>
                <w:rFonts w:ascii="Times New Roman" w:hAnsi="Times New Roman"/>
                <w:color w:val="000000"/>
                <w:sz w:val="24"/>
              </w:rPr>
              <w:t xml:space="preserve"> παλμών &amp;1 έξοδο </w:t>
            </w:r>
            <w:proofErr w:type="spellStart"/>
            <w:r w:rsidRPr="00D415AB">
              <w:rPr>
                <w:rFonts w:ascii="Times New Roman" w:hAnsi="Times New Roman"/>
                <w:color w:val="000000"/>
                <w:sz w:val="24"/>
              </w:rPr>
              <w:t>ρελέ</w:t>
            </w:r>
            <w:proofErr w:type="spellEnd"/>
            <w:r w:rsidRPr="00D415AB">
              <w:rPr>
                <w:rFonts w:ascii="Times New Roman" w:hAnsi="Times New Roman"/>
                <w:color w:val="000000"/>
                <w:sz w:val="24"/>
              </w:rPr>
              <w:t xml:space="preserve"> </w:t>
            </w:r>
            <w:r w:rsidRPr="00D415AB">
              <w:rPr>
                <w:rFonts w:ascii="Times New Roman" w:hAnsi="Times New Roman"/>
                <w:color w:val="FF0000"/>
                <w:sz w:val="24"/>
              </w:rPr>
              <w:t xml:space="preserve"> </w:t>
            </w:r>
            <w:r w:rsidRPr="00D415AB">
              <w:rPr>
                <w:rFonts w:ascii="Times New Roman" w:hAnsi="Times New Roman"/>
                <w:sz w:val="24"/>
              </w:rPr>
              <w:t>ή 2</w:t>
            </w:r>
            <w:r w:rsidRPr="00D415AB">
              <w:rPr>
                <w:rFonts w:ascii="Times New Roman" w:hAnsi="Times New Roman"/>
                <w:color w:val="FF0000"/>
                <w:sz w:val="24"/>
              </w:rPr>
              <w:t xml:space="preserve"> </w:t>
            </w:r>
            <w:r w:rsidRPr="00D415AB">
              <w:rPr>
                <w:rFonts w:ascii="Times New Roman" w:hAnsi="Times New Roman"/>
                <w:sz w:val="24"/>
              </w:rPr>
              <w:t>ψηφιακές εξόδους</w:t>
            </w:r>
          </w:p>
        </w:tc>
        <w:tc>
          <w:tcPr>
            <w:tcW w:w="1701" w:type="dxa"/>
          </w:tcPr>
          <w:p w14:paraId="66FBEB5D"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69812F37" w14:textId="77777777" w:rsidR="002D7F6F" w:rsidRPr="007259D7" w:rsidRDefault="002D7F6F" w:rsidP="000D1BD3">
            <w:pPr>
              <w:tabs>
                <w:tab w:val="clear" w:pos="288"/>
                <w:tab w:val="clear" w:pos="720"/>
                <w:tab w:val="clear" w:pos="4032"/>
              </w:tabs>
              <w:spacing w:line="360" w:lineRule="auto"/>
              <w:rPr>
                <w:rFonts w:ascii="Times New Roman" w:hAnsi="Times New Roman"/>
              </w:rPr>
            </w:pPr>
            <w:r w:rsidRPr="007259D7">
              <w:rPr>
                <w:rFonts w:ascii="Times New Roman" w:hAnsi="Times New Roman"/>
              </w:rPr>
              <w:t xml:space="preserve">   </w:t>
            </w:r>
          </w:p>
        </w:tc>
      </w:tr>
      <w:tr w:rsidR="002D7F6F" w:rsidRPr="007259D7" w14:paraId="1898B105" w14:textId="77777777" w:rsidTr="004945BF">
        <w:trPr>
          <w:cantSplit/>
          <w:trHeight w:val="701"/>
        </w:trPr>
        <w:tc>
          <w:tcPr>
            <w:tcW w:w="709" w:type="dxa"/>
          </w:tcPr>
          <w:p w14:paraId="650BADA0" w14:textId="00AA1B2B" w:rsidR="002D7F6F" w:rsidRPr="007259D7" w:rsidRDefault="002D7F6F" w:rsidP="000D1BD3">
            <w:pPr>
              <w:jc w:val="center"/>
              <w:rPr>
                <w:rFonts w:ascii="Times New Roman" w:hAnsi="Times New Roman"/>
                <w:b/>
                <w:szCs w:val="24"/>
              </w:rPr>
            </w:pPr>
            <w:r>
              <w:rPr>
                <w:rFonts w:ascii="Times New Roman" w:hAnsi="Times New Roman"/>
                <w:b/>
                <w:szCs w:val="24"/>
              </w:rPr>
              <w:t>39</w:t>
            </w:r>
          </w:p>
        </w:tc>
        <w:tc>
          <w:tcPr>
            <w:tcW w:w="4536" w:type="dxa"/>
          </w:tcPr>
          <w:p w14:paraId="0C10C937" w14:textId="04F4643E" w:rsidR="002D7F6F" w:rsidRPr="007259D7" w:rsidRDefault="002D7F6F" w:rsidP="000D1BD3">
            <w:pPr>
              <w:rPr>
                <w:rFonts w:ascii="Times New Roman" w:hAnsi="Times New Roman"/>
                <w:sz w:val="24"/>
                <w:highlight w:val="yellow"/>
              </w:rPr>
            </w:pPr>
            <w:r w:rsidRPr="00D415AB">
              <w:rPr>
                <w:rFonts w:ascii="Times New Roman" w:hAnsi="Times New Roman"/>
                <w:sz w:val="24"/>
              </w:rPr>
              <w:t xml:space="preserve">Ο μετατροπέας διαθέτει </w:t>
            </w:r>
            <w:r w:rsidRPr="00D415AB">
              <w:rPr>
                <w:rFonts w:ascii="Times New Roman" w:hAnsi="Times New Roman"/>
                <w:color w:val="000000"/>
                <w:sz w:val="24"/>
              </w:rPr>
              <w:t xml:space="preserve">μέγιστο ρυθμό παλμών 50 </w:t>
            </w:r>
            <w:r w:rsidRPr="00D415AB">
              <w:rPr>
                <w:rFonts w:ascii="Times New Roman" w:hAnsi="Times New Roman"/>
                <w:color w:val="000000"/>
                <w:sz w:val="24"/>
                <w:lang w:val="en-US"/>
              </w:rPr>
              <w:t>Hz</w:t>
            </w:r>
            <w:r w:rsidRPr="00D415AB">
              <w:rPr>
                <w:rFonts w:ascii="Times New Roman" w:hAnsi="Times New Roman"/>
                <w:color w:val="000000"/>
                <w:sz w:val="24"/>
              </w:rPr>
              <w:t xml:space="preserve"> ή μεγαλύτερο.</w:t>
            </w:r>
          </w:p>
        </w:tc>
        <w:tc>
          <w:tcPr>
            <w:tcW w:w="1701" w:type="dxa"/>
          </w:tcPr>
          <w:p w14:paraId="7B0400A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6399A696"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58919915" w14:textId="77777777" w:rsidTr="004945BF">
        <w:trPr>
          <w:cantSplit/>
          <w:trHeight w:val="966"/>
        </w:trPr>
        <w:tc>
          <w:tcPr>
            <w:tcW w:w="709" w:type="dxa"/>
          </w:tcPr>
          <w:p w14:paraId="6D878092" w14:textId="0A57455E" w:rsidR="002D7F6F" w:rsidRPr="007259D7" w:rsidRDefault="002D7F6F" w:rsidP="000D1BD3">
            <w:pPr>
              <w:jc w:val="center"/>
              <w:rPr>
                <w:rFonts w:ascii="Times New Roman" w:hAnsi="Times New Roman"/>
                <w:b/>
                <w:szCs w:val="24"/>
              </w:rPr>
            </w:pPr>
            <w:r>
              <w:rPr>
                <w:rFonts w:ascii="Times New Roman" w:hAnsi="Times New Roman"/>
                <w:b/>
                <w:szCs w:val="24"/>
              </w:rPr>
              <w:t>40</w:t>
            </w:r>
          </w:p>
        </w:tc>
        <w:tc>
          <w:tcPr>
            <w:tcW w:w="4536" w:type="dxa"/>
          </w:tcPr>
          <w:p w14:paraId="025C4021" w14:textId="0418154A" w:rsidR="002D7F6F" w:rsidRPr="007259D7" w:rsidRDefault="002D7F6F" w:rsidP="000D1BD3">
            <w:pPr>
              <w:rPr>
                <w:rFonts w:ascii="Times New Roman" w:hAnsi="Times New Roman"/>
                <w:bCs/>
                <w:color w:val="000000"/>
                <w:sz w:val="24"/>
                <w:highlight w:val="yellow"/>
              </w:rPr>
            </w:pPr>
            <w:r w:rsidRPr="00D415AB">
              <w:rPr>
                <w:rFonts w:ascii="Times New Roman" w:hAnsi="Times New Roman"/>
                <w:sz w:val="24"/>
              </w:rPr>
              <w:t xml:space="preserve">Ο μετατροπέας διαθέτει </w:t>
            </w:r>
            <w:r w:rsidRPr="00D415AB">
              <w:rPr>
                <w:rFonts w:ascii="Times New Roman" w:hAnsi="Times New Roman"/>
                <w:color w:val="000000"/>
                <w:sz w:val="24"/>
              </w:rPr>
              <w:t xml:space="preserve">δυνατότητα για παραμετροποίηση πλάτους παλμού, με μικρότερη τιμή 5 </w:t>
            </w:r>
            <w:proofErr w:type="spellStart"/>
            <w:r w:rsidRPr="00D415AB">
              <w:rPr>
                <w:rFonts w:ascii="Times New Roman" w:hAnsi="Times New Roman"/>
                <w:color w:val="000000"/>
                <w:sz w:val="24"/>
                <w:lang w:val="en-US"/>
              </w:rPr>
              <w:t>ms</w:t>
            </w:r>
            <w:proofErr w:type="spellEnd"/>
            <w:r w:rsidRPr="00D415AB">
              <w:rPr>
                <w:rFonts w:ascii="Times New Roman" w:hAnsi="Times New Roman"/>
                <w:color w:val="000000"/>
                <w:sz w:val="24"/>
              </w:rPr>
              <w:t xml:space="preserve"> και μέγιστη 500 </w:t>
            </w:r>
            <w:proofErr w:type="spellStart"/>
            <w:r w:rsidRPr="00D415AB">
              <w:rPr>
                <w:rFonts w:ascii="Times New Roman" w:hAnsi="Times New Roman"/>
                <w:color w:val="000000"/>
                <w:sz w:val="24"/>
                <w:lang w:val="en-US"/>
              </w:rPr>
              <w:t>ms</w:t>
            </w:r>
            <w:proofErr w:type="spellEnd"/>
            <w:r w:rsidRPr="00D415AB">
              <w:rPr>
                <w:rFonts w:ascii="Times New Roman" w:hAnsi="Times New Roman"/>
                <w:color w:val="000000"/>
                <w:sz w:val="24"/>
              </w:rPr>
              <w:t>.</w:t>
            </w:r>
            <w:r w:rsidRPr="00D415AB">
              <w:rPr>
                <w:rFonts w:ascii="Times New Roman" w:hAnsi="Times New Roman"/>
                <w:color w:val="FF0000"/>
                <w:sz w:val="24"/>
              </w:rPr>
              <w:t xml:space="preserve"> </w:t>
            </w:r>
          </w:p>
        </w:tc>
        <w:tc>
          <w:tcPr>
            <w:tcW w:w="1701" w:type="dxa"/>
          </w:tcPr>
          <w:p w14:paraId="2814D26F"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1D9B8C1"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0302F015" w14:textId="77777777" w:rsidTr="004945BF">
        <w:trPr>
          <w:cantSplit/>
          <w:trHeight w:val="463"/>
        </w:trPr>
        <w:tc>
          <w:tcPr>
            <w:tcW w:w="709" w:type="dxa"/>
          </w:tcPr>
          <w:p w14:paraId="4A00D303" w14:textId="78130C5D" w:rsidR="002D7F6F" w:rsidRPr="007259D7" w:rsidRDefault="002D7F6F" w:rsidP="000D1BD3">
            <w:pPr>
              <w:jc w:val="center"/>
              <w:rPr>
                <w:rFonts w:ascii="Times New Roman" w:hAnsi="Times New Roman"/>
                <w:b/>
                <w:szCs w:val="24"/>
              </w:rPr>
            </w:pPr>
            <w:r>
              <w:rPr>
                <w:rFonts w:ascii="Times New Roman" w:hAnsi="Times New Roman"/>
                <w:b/>
                <w:szCs w:val="24"/>
              </w:rPr>
              <w:t>41</w:t>
            </w:r>
          </w:p>
        </w:tc>
        <w:tc>
          <w:tcPr>
            <w:tcW w:w="4536" w:type="dxa"/>
          </w:tcPr>
          <w:p w14:paraId="1CABFA27" w14:textId="79AFFEF4" w:rsidR="002D7F6F" w:rsidRPr="003318F9" w:rsidRDefault="002D7F6F" w:rsidP="000D1BD3">
            <w:pPr>
              <w:rPr>
                <w:rFonts w:ascii="Times New Roman" w:hAnsi="Times New Roman"/>
                <w:sz w:val="24"/>
              </w:rPr>
            </w:pPr>
            <w:r w:rsidRPr="003318F9">
              <w:rPr>
                <w:rFonts w:ascii="Times New Roman" w:hAnsi="Times New Roman"/>
                <w:sz w:val="24"/>
              </w:rPr>
              <w:t>Γαλβανική απομόνωση σε όλες τις εξόδους.</w:t>
            </w:r>
          </w:p>
        </w:tc>
        <w:tc>
          <w:tcPr>
            <w:tcW w:w="1701" w:type="dxa"/>
          </w:tcPr>
          <w:p w14:paraId="0CA85867"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31541DAB"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2EE4EAFE" w14:textId="77777777" w:rsidTr="004945BF">
        <w:trPr>
          <w:cantSplit/>
          <w:trHeight w:val="413"/>
        </w:trPr>
        <w:tc>
          <w:tcPr>
            <w:tcW w:w="709" w:type="dxa"/>
          </w:tcPr>
          <w:p w14:paraId="0D68D0C5" w14:textId="3CAAED13" w:rsidR="002D7F6F" w:rsidRPr="007259D7" w:rsidRDefault="002D7F6F" w:rsidP="000D1BD3">
            <w:pPr>
              <w:jc w:val="center"/>
              <w:rPr>
                <w:rFonts w:ascii="Times New Roman" w:hAnsi="Times New Roman"/>
                <w:b/>
                <w:szCs w:val="24"/>
              </w:rPr>
            </w:pPr>
            <w:r w:rsidRPr="007259D7">
              <w:rPr>
                <w:rFonts w:ascii="Times New Roman" w:hAnsi="Times New Roman"/>
                <w:b/>
                <w:szCs w:val="24"/>
              </w:rPr>
              <w:t>4</w:t>
            </w:r>
            <w:r>
              <w:rPr>
                <w:rFonts w:ascii="Times New Roman" w:hAnsi="Times New Roman"/>
                <w:b/>
                <w:szCs w:val="24"/>
              </w:rPr>
              <w:t>2</w:t>
            </w:r>
          </w:p>
        </w:tc>
        <w:tc>
          <w:tcPr>
            <w:tcW w:w="4536" w:type="dxa"/>
          </w:tcPr>
          <w:p w14:paraId="7BD577C8" w14:textId="39560932" w:rsidR="002D7F6F" w:rsidRPr="007259D7" w:rsidRDefault="002D7F6F" w:rsidP="000D1BD3">
            <w:pPr>
              <w:pStyle w:val="ac"/>
              <w:spacing w:after="120"/>
              <w:rPr>
                <w:rFonts w:ascii="Times New Roman" w:hAnsi="Times New Roman"/>
                <w:sz w:val="24"/>
                <w:lang w:val="el-GR"/>
              </w:rPr>
            </w:pPr>
            <w:r w:rsidRPr="007259D7">
              <w:rPr>
                <w:rFonts w:ascii="Times New Roman" w:hAnsi="Times New Roman"/>
                <w:sz w:val="24"/>
                <w:lang w:val="el-GR"/>
              </w:rPr>
              <w:t xml:space="preserve">Ο μετατροπέας θα παρέχει πλήρη λειτουργία </w:t>
            </w:r>
            <w:proofErr w:type="spellStart"/>
            <w:r w:rsidRPr="007259D7">
              <w:rPr>
                <w:rFonts w:ascii="Times New Roman" w:hAnsi="Times New Roman"/>
                <w:sz w:val="24"/>
                <w:lang w:val="el-GR"/>
              </w:rPr>
              <w:t>αυτοδιάγνωσης</w:t>
            </w:r>
            <w:proofErr w:type="spellEnd"/>
            <w:r w:rsidRPr="007259D7">
              <w:rPr>
                <w:rFonts w:ascii="Times New Roman" w:hAnsi="Times New Roman"/>
                <w:sz w:val="24"/>
                <w:lang w:val="el-GR"/>
              </w:rPr>
              <w:t xml:space="preserve"> σφαλμάτων.</w:t>
            </w:r>
          </w:p>
          <w:p w14:paraId="091DD8A2" w14:textId="6CE27E1B" w:rsidR="002D7F6F" w:rsidRPr="007259D7" w:rsidRDefault="002D7F6F" w:rsidP="000D1BD3">
            <w:pPr>
              <w:overflowPunct w:val="0"/>
              <w:autoSpaceDE w:val="0"/>
              <w:autoSpaceDN w:val="0"/>
              <w:adjustRightInd w:val="0"/>
              <w:spacing w:before="120" w:line="320" w:lineRule="atLeast"/>
              <w:rPr>
                <w:rFonts w:ascii="Times New Roman" w:hAnsi="Times New Roman"/>
                <w:sz w:val="24"/>
              </w:rPr>
            </w:pPr>
          </w:p>
        </w:tc>
        <w:tc>
          <w:tcPr>
            <w:tcW w:w="1701" w:type="dxa"/>
          </w:tcPr>
          <w:p w14:paraId="590C61C4"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B0F8EC5"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3A5EF35B" w14:textId="77777777" w:rsidTr="004945BF">
        <w:trPr>
          <w:cantSplit/>
          <w:trHeight w:val="3960"/>
        </w:trPr>
        <w:tc>
          <w:tcPr>
            <w:tcW w:w="709" w:type="dxa"/>
          </w:tcPr>
          <w:p w14:paraId="5ECFF8E0" w14:textId="6C78928B" w:rsidR="002D7F6F" w:rsidRPr="007259D7" w:rsidRDefault="002D7F6F" w:rsidP="000D1BD3">
            <w:pPr>
              <w:jc w:val="center"/>
              <w:rPr>
                <w:rFonts w:ascii="Times New Roman" w:hAnsi="Times New Roman"/>
                <w:b/>
                <w:szCs w:val="24"/>
              </w:rPr>
            </w:pPr>
            <w:r w:rsidRPr="007259D7">
              <w:rPr>
                <w:rFonts w:ascii="Times New Roman" w:hAnsi="Times New Roman"/>
                <w:b/>
                <w:szCs w:val="24"/>
              </w:rPr>
              <w:t>4</w:t>
            </w:r>
            <w:r>
              <w:rPr>
                <w:rFonts w:ascii="Times New Roman" w:hAnsi="Times New Roman"/>
                <w:b/>
                <w:szCs w:val="24"/>
              </w:rPr>
              <w:t>3</w:t>
            </w:r>
          </w:p>
        </w:tc>
        <w:tc>
          <w:tcPr>
            <w:tcW w:w="4536" w:type="dxa"/>
          </w:tcPr>
          <w:p w14:paraId="6B8B9891" w14:textId="77777777" w:rsidR="002D7F6F" w:rsidRPr="007259D7" w:rsidRDefault="002D7F6F" w:rsidP="000D1BD3">
            <w:pPr>
              <w:spacing w:before="60"/>
              <w:rPr>
                <w:rFonts w:ascii="Times New Roman" w:hAnsi="Times New Roman"/>
                <w:sz w:val="24"/>
                <w:lang w:eastAsia="el-GR"/>
              </w:rPr>
            </w:pPr>
            <w:r w:rsidRPr="007259D7">
              <w:rPr>
                <w:rFonts w:ascii="Times New Roman" w:hAnsi="Times New Roman"/>
                <w:sz w:val="24"/>
                <w:lang w:eastAsia="el-GR"/>
              </w:rPr>
              <w:t>Στο άνω μέρος του μετρητή ή σε άλλη εμφανή θέση αναφέρονται τα ακόλουθα:</w:t>
            </w:r>
          </w:p>
          <w:p w14:paraId="6568E1CB" w14:textId="77777777" w:rsidR="002D7F6F" w:rsidRPr="007259D7" w:rsidRDefault="002D7F6F" w:rsidP="000D1BD3">
            <w:pPr>
              <w:numPr>
                <w:ilvl w:val="1"/>
                <w:numId w:val="13"/>
              </w:numPr>
              <w:tabs>
                <w:tab w:val="clear" w:pos="288"/>
                <w:tab w:val="clear" w:pos="720"/>
                <w:tab w:val="clear" w:pos="1477"/>
                <w:tab w:val="clear" w:pos="4032"/>
              </w:tabs>
              <w:spacing w:before="60" w:after="120"/>
              <w:ind w:left="288" w:hanging="180"/>
              <w:rPr>
                <w:rFonts w:ascii="Times New Roman" w:hAnsi="Times New Roman"/>
                <w:sz w:val="24"/>
                <w:lang w:eastAsia="el-GR"/>
              </w:rPr>
            </w:pPr>
            <w:r w:rsidRPr="007259D7">
              <w:rPr>
                <w:rFonts w:ascii="Times New Roman" w:hAnsi="Times New Roman"/>
                <w:sz w:val="24"/>
                <w:lang w:eastAsia="el-GR"/>
              </w:rPr>
              <w:t>Εμπορικό όνομα και όνομα εταιρίας του κατασκευαστή ή το εμπορικό σήμα της εταιρίας.</w:t>
            </w:r>
          </w:p>
          <w:p w14:paraId="03AB10FA" w14:textId="020EF5F9" w:rsidR="002D7F6F" w:rsidRPr="007259D7" w:rsidRDefault="002D7F6F" w:rsidP="000D1BD3">
            <w:pPr>
              <w:numPr>
                <w:ilvl w:val="1"/>
                <w:numId w:val="13"/>
              </w:numPr>
              <w:tabs>
                <w:tab w:val="clear" w:pos="288"/>
                <w:tab w:val="clear" w:pos="720"/>
                <w:tab w:val="clear" w:pos="1477"/>
                <w:tab w:val="clear" w:pos="4032"/>
              </w:tabs>
              <w:spacing w:before="60" w:after="120"/>
              <w:ind w:left="288" w:hanging="180"/>
              <w:rPr>
                <w:rFonts w:ascii="Times New Roman" w:hAnsi="Times New Roman"/>
                <w:sz w:val="24"/>
                <w:lang w:eastAsia="el-GR"/>
              </w:rPr>
            </w:pPr>
            <w:r w:rsidRPr="007259D7">
              <w:rPr>
                <w:rFonts w:ascii="Times New Roman" w:hAnsi="Times New Roman"/>
                <w:sz w:val="24"/>
                <w:lang w:eastAsia="el-GR"/>
              </w:rPr>
              <w:t>Ονομασία προϊόντος, σειριακός αριθμός, έτος και χώρα κατασκευής</w:t>
            </w:r>
          </w:p>
          <w:p w14:paraId="54B6ED55" w14:textId="77777777" w:rsidR="002D7F6F" w:rsidRPr="007259D7" w:rsidRDefault="002D7F6F" w:rsidP="000D1BD3">
            <w:pPr>
              <w:numPr>
                <w:ilvl w:val="1"/>
                <w:numId w:val="13"/>
              </w:numPr>
              <w:tabs>
                <w:tab w:val="clear" w:pos="288"/>
                <w:tab w:val="clear" w:pos="720"/>
                <w:tab w:val="clear" w:pos="1477"/>
                <w:tab w:val="clear" w:pos="4032"/>
              </w:tabs>
              <w:spacing w:before="60" w:after="120"/>
              <w:ind w:left="288" w:hanging="180"/>
              <w:rPr>
                <w:rFonts w:ascii="Times New Roman" w:hAnsi="Times New Roman"/>
                <w:sz w:val="24"/>
                <w:lang w:eastAsia="el-GR"/>
              </w:rPr>
            </w:pPr>
            <w:r w:rsidRPr="007259D7">
              <w:rPr>
                <w:rFonts w:ascii="Times New Roman" w:hAnsi="Times New Roman"/>
                <w:sz w:val="24"/>
                <w:lang w:eastAsia="el-GR"/>
              </w:rPr>
              <w:t xml:space="preserve">Διατομή, βαθμός προστασίας </w:t>
            </w:r>
            <w:r w:rsidRPr="007259D7">
              <w:rPr>
                <w:rFonts w:ascii="Times New Roman" w:hAnsi="Times New Roman"/>
                <w:sz w:val="24"/>
                <w:lang w:val="en-US" w:eastAsia="el-GR"/>
              </w:rPr>
              <w:t>IP,</w:t>
            </w:r>
          </w:p>
          <w:p w14:paraId="25679F77" w14:textId="77777777" w:rsidR="002D7F6F" w:rsidRPr="007259D7" w:rsidRDefault="002D7F6F" w:rsidP="000D1BD3">
            <w:pPr>
              <w:numPr>
                <w:ilvl w:val="1"/>
                <w:numId w:val="13"/>
              </w:numPr>
              <w:tabs>
                <w:tab w:val="clear" w:pos="288"/>
                <w:tab w:val="clear" w:pos="720"/>
                <w:tab w:val="clear" w:pos="1477"/>
                <w:tab w:val="clear" w:pos="4032"/>
              </w:tabs>
              <w:spacing w:before="60" w:after="120"/>
              <w:ind w:left="288" w:hanging="180"/>
              <w:rPr>
                <w:rFonts w:ascii="Times New Roman" w:hAnsi="Times New Roman"/>
                <w:sz w:val="24"/>
                <w:lang w:eastAsia="el-GR"/>
              </w:rPr>
            </w:pPr>
            <w:r w:rsidRPr="007259D7">
              <w:rPr>
                <w:rFonts w:ascii="Times New Roman" w:hAnsi="Times New Roman"/>
                <w:sz w:val="24"/>
                <w:lang w:eastAsia="el-GR"/>
              </w:rPr>
              <w:t>Δεδομένα τροφοδοσίας</w:t>
            </w:r>
          </w:p>
          <w:p w14:paraId="7D39AFE8" w14:textId="12FF1173" w:rsidR="002D7F6F" w:rsidRPr="007259D7" w:rsidRDefault="002D7F6F" w:rsidP="000D1BD3">
            <w:pPr>
              <w:numPr>
                <w:ilvl w:val="1"/>
                <w:numId w:val="13"/>
              </w:numPr>
              <w:tabs>
                <w:tab w:val="clear" w:pos="288"/>
                <w:tab w:val="clear" w:pos="720"/>
                <w:tab w:val="clear" w:pos="1477"/>
                <w:tab w:val="clear" w:pos="4032"/>
              </w:tabs>
              <w:spacing w:before="60" w:after="120"/>
              <w:ind w:left="288" w:hanging="180"/>
              <w:rPr>
                <w:rFonts w:ascii="Times New Roman" w:hAnsi="Times New Roman"/>
                <w:sz w:val="24"/>
                <w:lang w:eastAsia="el-GR"/>
              </w:rPr>
            </w:pPr>
            <w:r w:rsidRPr="007259D7">
              <w:rPr>
                <w:rFonts w:ascii="Times New Roman" w:hAnsi="Times New Roman"/>
                <w:sz w:val="24"/>
                <w:lang w:eastAsia="el-GR"/>
              </w:rPr>
              <w:t>Το σήμα “CE”.</w:t>
            </w:r>
          </w:p>
          <w:p w14:paraId="48396D16" w14:textId="4592D876" w:rsidR="002D7F6F" w:rsidRPr="007259D7" w:rsidRDefault="002D7F6F" w:rsidP="003203E1">
            <w:pPr>
              <w:numPr>
                <w:ilvl w:val="1"/>
                <w:numId w:val="13"/>
              </w:numPr>
              <w:tabs>
                <w:tab w:val="clear" w:pos="288"/>
                <w:tab w:val="clear" w:pos="720"/>
                <w:tab w:val="clear" w:pos="1477"/>
                <w:tab w:val="clear" w:pos="4032"/>
              </w:tabs>
              <w:spacing w:before="60" w:after="120"/>
              <w:ind w:left="288" w:hanging="180"/>
              <w:rPr>
                <w:rFonts w:ascii="Times New Roman" w:hAnsi="Times New Roman"/>
                <w:sz w:val="24"/>
                <w:lang w:eastAsia="el-GR"/>
              </w:rPr>
            </w:pPr>
            <w:r w:rsidRPr="007259D7">
              <w:rPr>
                <w:rFonts w:ascii="Times New Roman" w:hAnsi="Times New Roman"/>
                <w:sz w:val="24"/>
                <w:lang w:eastAsia="el-GR"/>
              </w:rPr>
              <w:t xml:space="preserve">Η μέγιστη πίεση λειτουργίας σε </w:t>
            </w:r>
            <w:proofErr w:type="spellStart"/>
            <w:r w:rsidRPr="007259D7">
              <w:rPr>
                <w:rFonts w:ascii="Times New Roman" w:hAnsi="Times New Roman"/>
                <w:sz w:val="24"/>
                <w:lang w:eastAsia="el-GR"/>
              </w:rPr>
              <w:t>bar</w:t>
            </w:r>
            <w:proofErr w:type="spellEnd"/>
            <w:r w:rsidRPr="007259D7">
              <w:rPr>
                <w:rFonts w:ascii="Times New Roman" w:hAnsi="Times New Roman"/>
                <w:sz w:val="24"/>
                <w:lang w:eastAsia="el-GR"/>
              </w:rPr>
              <w:t>.</w:t>
            </w:r>
          </w:p>
        </w:tc>
        <w:tc>
          <w:tcPr>
            <w:tcW w:w="1701" w:type="dxa"/>
          </w:tcPr>
          <w:p w14:paraId="5E1ACDBE"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4553C951"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r w:rsidR="002D7F6F" w:rsidRPr="007259D7" w14:paraId="33B4FB94" w14:textId="77777777" w:rsidTr="004945BF">
        <w:trPr>
          <w:cantSplit/>
        </w:trPr>
        <w:tc>
          <w:tcPr>
            <w:tcW w:w="709" w:type="dxa"/>
          </w:tcPr>
          <w:p w14:paraId="67AAB61C" w14:textId="16FCBA9C" w:rsidR="002D7F6F" w:rsidRPr="007259D7" w:rsidRDefault="002D7F6F" w:rsidP="000D1BD3">
            <w:pPr>
              <w:jc w:val="center"/>
              <w:rPr>
                <w:rFonts w:ascii="Times New Roman" w:hAnsi="Times New Roman"/>
                <w:b/>
                <w:szCs w:val="24"/>
              </w:rPr>
            </w:pPr>
            <w:r w:rsidRPr="007259D7">
              <w:rPr>
                <w:rFonts w:ascii="Times New Roman" w:hAnsi="Times New Roman"/>
                <w:b/>
                <w:szCs w:val="24"/>
              </w:rPr>
              <w:t>4</w:t>
            </w:r>
            <w:r>
              <w:rPr>
                <w:rFonts w:ascii="Times New Roman" w:hAnsi="Times New Roman"/>
                <w:b/>
                <w:szCs w:val="24"/>
              </w:rPr>
              <w:t>4</w:t>
            </w:r>
          </w:p>
        </w:tc>
        <w:tc>
          <w:tcPr>
            <w:tcW w:w="4536" w:type="dxa"/>
          </w:tcPr>
          <w:p w14:paraId="1B193806" w14:textId="77777777" w:rsidR="002D7F6F" w:rsidRPr="007259D7" w:rsidRDefault="002D7F6F" w:rsidP="000D1BD3">
            <w:pPr>
              <w:rPr>
                <w:rFonts w:ascii="Times New Roman" w:hAnsi="Times New Roman"/>
                <w:sz w:val="24"/>
              </w:rPr>
            </w:pPr>
            <w:r w:rsidRPr="007259D7">
              <w:rPr>
                <w:rFonts w:ascii="Times New Roman" w:hAnsi="Times New Roman"/>
                <w:sz w:val="24"/>
              </w:rPr>
              <w:t xml:space="preserve">Ο κατασκευαστής θα παρέχει ελεύθερη πρόσβαση στο διαδίκτυο με όλες τις πληροφορίες σχετικά με τα </w:t>
            </w:r>
            <w:proofErr w:type="spellStart"/>
            <w:r w:rsidRPr="007259D7">
              <w:rPr>
                <w:rFonts w:ascii="Times New Roman" w:hAnsi="Times New Roman"/>
                <w:sz w:val="24"/>
              </w:rPr>
              <w:t>παροχόμετρα</w:t>
            </w:r>
            <w:proofErr w:type="spellEnd"/>
            <w:r w:rsidRPr="007259D7">
              <w:rPr>
                <w:rFonts w:ascii="Times New Roman" w:hAnsi="Times New Roman"/>
                <w:sz w:val="24"/>
              </w:rPr>
              <w:t>.</w:t>
            </w:r>
          </w:p>
        </w:tc>
        <w:tc>
          <w:tcPr>
            <w:tcW w:w="1701" w:type="dxa"/>
          </w:tcPr>
          <w:p w14:paraId="31870E94"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c>
          <w:tcPr>
            <w:tcW w:w="2835" w:type="dxa"/>
          </w:tcPr>
          <w:p w14:paraId="254719C9" w14:textId="77777777" w:rsidR="002D7F6F" w:rsidRPr="007259D7" w:rsidRDefault="002D7F6F" w:rsidP="000D1BD3">
            <w:pPr>
              <w:tabs>
                <w:tab w:val="clear" w:pos="288"/>
                <w:tab w:val="clear" w:pos="720"/>
                <w:tab w:val="clear" w:pos="4032"/>
              </w:tabs>
              <w:spacing w:line="360" w:lineRule="auto"/>
              <w:rPr>
                <w:rFonts w:ascii="Times New Roman" w:hAnsi="Times New Roman"/>
              </w:rPr>
            </w:pPr>
          </w:p>
        </w:tc>
      </w:tr>
    </w:tbl>
    <w:p w14:paraId="1F6E3A25" w14:textId="51ECE200" w:rsidR="00895010" w:rsidRPr="007259D7" w:rsidRDefault="00895010" w:rsidP="00895010">
      <w:pPr>
        <w:tabs>
          <w:tab w:val="clear" w:pos="288"/>
          <w:tab w:val="clear" w:pos="720"/>
          <w:tab w:val="clear" w:pos="4032"/>
        </w:tabs>
        <w:ind w:left="142" w:hanging="142"/>
        <w:rPr>
          <w:rFonts w:ascii="Times New Roman" w:hAnsi="Times New Roman"/>
          <w:i/>
          <w:sz w:val="18"/>
          <w:szCs w:val="18"/>
        </w:rPr>
      </w:pPr>
      <w:r w:rsidRPr="007259D7">
        <w:rPr>
          <w:rFonts w:ascii="Times New Roman" w:hAnsi="Times New Roman"/>
        </w:rPr>
        <w:t>*</w:t>
      </w:r>
      <w:r w:rsidRPr="007259D7">
        <w:rPr>
          <w:rFonts w:ascii="Times New Roman" w:hAnsi="Times New Roman"/>
        </w:rPr>
        <w:tab/>
      </w:r>
      <w:r w:rsidRPr="007259D7">
        <w:rPr>
          <w:rFonts w:ascii="Times New Roman" w:hAnsi="Times New Roman"/>
          <w:i/>
          <w:sz w:val="18"/>
          <w:szCs w:val="18"/>
        </w:rPr>
        <w:t>εφόσον έχει τα περιγραφόμενα τεχνικά χαρακτηριστικά του πίνακα σημειώστε με Χ στη δεξιά στήλη. Διαφορετικά δικαιολογήστε παρακάτω.</w:t>
      </w:r>
    </w:p>
    <w:p w14:paraId="62B95F14" w14:textId="77777777" w:rsidR="00895010" w:rsidRPr="007259D7" w:rsidRDefault="00895010" w:rsidP="00895010">
      <w:pPr>
        <w:tabs>
          <w:tab w:val="clear" w:pos="288"/>
          <w:tab w:val="clear" w:pos="720"/>
          <w:tab w:val="clear" w:pos="4032"/>
        </w:tabs>
        <w:spacing w:line="360" w:lineRule="auto"/>
        <w:rPr>
          <w:rFonts w:ascii="Times New Roman" w:hAnsi="Times New Roman"/>
        </w:rPr>
      </w:pPr>
    </w:p>
    <w:p w14:paraId="7C816099" w14:textId="77777777" w:rsidR="00895010" w:rsidRPr="007259D7" w:rsidRDefault="00895010" w:rsidP="00895010">
      <w:pPr>
        <w:tabs>
          <w:tab w:val="clear" w:pos="288"/>
          <w:tab w:val="clear" w:pos="720"/>
          <w:tab w:val="clear" w:pos="4032"/>
        </w:tabs>
        <w:spacing w:line="360" w:lineRule="auto"/>
        <w:rPr>
          <w:rFonts w:ascii="Times New Roman" w:hAnsi="Times New Roman"/>
        </w:rPr>
      </w:pPr>
    </w:p>
    <w:p w14:paraId="0A63C1B9" w14:textId="77777777" w:rsidR="00895010" w:rsidRPr="007259D7" w:rsidRDefault="00895010" w:rsidP="00895010">
      <w:pPr>
        <w:tabs>
          <w:tab w:val="clear" w:pos="288"/>
          <w:tab w:val="clear" w:pos="720"/>
          <w:tab w:val="clear" w:pos="4032"/>
        </w:tabs>
        <w:spacing w:line="360" w:lineRule="auto"/>
        <w:rPr>
          <w:rFonts w:ascii="Times New Roman" w:hAnsi="Times New Roman"/>
        </w:rPr>
      </w:pPr>
    </w:p>
    <w:p w14:paraId="300B9EAA" w14:textId="77777777" w:rsidR="00895010" w:rsidRPr="007259D7" w:rsidRDefault="00895010" w:rsidP="00895010">
      <w:pPr>
        <w:tabs>
          <w:tab w:val="clear" w:pos="288"/>
          <w:tab w:val="clear" w:pos="720"/>
          <w:tab w:val="clear" w:pos="4032"/>
        </w:tabs>
        <w:spacing w:line="360" w:lineRule="auto"/>
        <w:rPr>
          <w:rFonts w:ascii="Times New Roman" w:hAnsi="Times New Roman"/>
        </w:rPr>
      </w:pPr>
    </w:p>
    <w:p w14:paraId="48D2AC09" w14:textId="77777777" w:rsidR="00895010" w:rsidRPr="007259D7" w:rsidRDefault="00895010" w:rsidP="00895010">
      <w:pPr>
        <w:tabs>
          <w:tab w:val="clear" w:pos="288"/>
          <w:tab w:val="clear" w:pos="720"/>
          <w:tab w:val="clear" w:pos="4032"/>
        </w:tabs>
        <w:spacing w:line="360" w:lineRule="auto"/>
        <w:rPr>
          <w:rFonts w:ascii="Times New Roman" w:hAnsi="Times New Roman"/>
        </w:rPr>
      </w:pPr>
      <w:r w:rsidRPr="007259D7">
        <w:rPr>
          <w:rFonts w:ascii="Times New Roman" w:hAnsi="Times New Roman"/>
        </w:rPr>
        <w:t>Αριθμός επισυναπτόμενων σελίδων: ……………………………………………………………………… (ολογράφως)</w:t>
      </w:r>
    </w:p>
    <w:p w14:paraId="551EABA9" w14:textId="77777777" w:rsidR="00895010" w:rsidRPr="007259D7" w:rsidRDefault="00895010" w:rsidP="00895010">
      <w:pPr>
        <w:tabs>
          <w:tab w:val="clear" w:pos="288"/>
          <w:tab w:val="clear" w:pos="720"/>
          <w:tab w:val="clear" w:pos="4032"/>
        </w:tabs>
        <w:spacing w:line="360" w:lineRule="auto"/>
        <w:rPr>
          <w:rFonts w:ascii="Times New Roman" w:hAnsi="Times New Roman"/>
        </w:rPr>
      </w:pPr>
    </w:p>
    <w:p w14:paraId="14AC5CCC" w14:textId="77777777" w:rsidR="00895010" w:rsidRPr="007259D7" w:rsidRDefault="00895010" w:rsidP="00895010">
      <w:pPr>
        <w:tabs>
          <w:tab w:val="clear" w:pos="288"/>
          <w:tab w:val="clear" w:pos="720"/>
          <w:tab w:val="clear" w:pos="4032"/>
          <w:tab w:val="center" w:pos="4535"/>
          <w:tab w:val="left" w:pos="6555"/>
        </w:tabs>
        <w:spacing w:line="360" w:lineRule="auto"/>
        <w:jc w:val="left"/>
        <w:rPr>
          <w:rFonts w:ascii="Times New Roman" w:hAnsi="Times New Roman"/>
        </w:rPr>
      </w:pPr>
      <w:r w:rsidRPr="007259D7">
        <w:rPr>
          <w:rFonts w:ascii="Times New Roman" w:hAnsi="Times New Roman"/>
        </w:rPr>
        <w:tab/>
        <w:t xml:space="preserve">Υπογραφή &amp; Σφραγίδα </w:t>
      </w:r>
    </w:p>
    <w:p w14:paraId="3370AEE4" w14:textId="77777777" w:rsidR="008779D8" w:rsidRPr="007259D7" w:rsidRDefault="008779D8" w:rsidP="00895010">
      <w:pPr>
        <w:jc w:val="center"/>
        <w:rPr>
          <w:rFonts w:ascii="Times New Roman" w:hAnsi="Times New Roman"/>
        </w:rPr>
      </w:pPr>
    </w:p>
    <w:sectPr w:rsidR="008779D8" w:rsidRPr="007259D7" w:rsidSect="0087052B">
      <w:footerReference w:type="default" r:id="rId8"/>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D1C3D" w14:textId="77777777" w:rsidR="00B24D73" w:rsidRDefault="00B24D73" w:rsidP="00186CD6">
      <w:r>
        <w:separator/>
      </w:r>
    </w:p>
  </w:endnote>
  <w:endnote w:type="continuationSeparator" w:id="0">
    <w:p w14:paraId="1BC7B77B" w14:textId="77777777" w:rsidR="00B24D73" w:rsidRDefault="00B24D73" w:rsidP="0018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4ECC"/>
      </w:rPr>
      <w:id w:val="2377657"/>
      <w:docPartObj>
        <w:docPartGallery w:val="Page Numbers (Bottom of Page)"/>
        <w:docPartUnique/>
      </w:docPartObj>
    </w:sdtPr>
    <w:sdtEndPr>
      <w:rPr>
        <w:color w:val="auto"/>
      </w:rPr>
    </w:sdtEndPr>
    <w:sdtContent>
      <w:p w14:paraId="3B5D766E" w14:textId="5D57C461" w:rsidR="001D5A88" w:rsidRDefault="001D5A88" w:rsidP="001D5A88">
        <w:pPr>
          <w:spacing w:before="120"/>
          <w:jc w:val="left"/>
          <w:rPr>
            <w:b/>
            <w:color w:val="004ECC"/>
            <w:sz w:val="18"/>
            <w:szCs w:val="18"/>
          </w:rPr>
        </w:pPr>
        <w:r w:rsidRPr="0047605D">
          <w:rPr>
            <w:b/>
            <w:color w:val="004ECC"/>
            <w:sz w:val="18"/>
            <w:szCs w:val="18"/>
          </w:rPr>
          <w:t>Η</w:t>
        </w:r>
        <w:r>
          <w:rPr>
            <w:b/>
            <w:color w:val="004ECC"/>
            <w:sz w:val="18"/>
            <w:szCs w:val="18"/>
          </w:rPr>
          <w:t>ΛΕΚΤΡΟΜΑΓΝΗΤΙΚΑ ΠΑΡΟΧΟΜΕΤΡΑ  ΡΕΥΜΑΤΟΣ</w:t>
        </w:r>
      </w:p>
      <w:p w14:paraId="0B15A218" w14:textId="77777777" w:rsidR="001D5A88" w:rsidRDefault="001D5A88" w:rsidP="001D5A88">
        <w:pPr>
          <w:spacing w:before="120"/>
          <w:jc w:val="left"/>
        </w:pPr>
      </w:p>
      <w:p w14:paraId="1644FF24" w14:textId="2B48B53A" w:rsidR="00B24D73" w:rsidRPr="00085EE6" w:rsidRDefault="00B24D73" w:rsidP="00093855">
        <w:pPr>
          <w:pStyle w:val="a9"/>
          <w:jc w:val="left"/>
          <w:rPr>
            <w:b/>
            <w:color w:val="004ECC"/>
            <w:sz w:val="18"/>
            <w:szCs w:val="18"/>
          </w:rPr>
        </w:pPr>
        <w:r>
          <w:t xml:space="preserve">       -</w:t>
        </w:r>
        <w:r>
          <w:rPr>
            <w:noProof/>
          </w:rPr>
          <w:fldChar w:fldCharType="begin"/>
        </w:r>
        <w:r>
          <w:rPr>
            <w:noProof/>
          </w:rPr>
          <w:instrText xml:space="preserve"> PAGE   \* MERGEFORMAT </w:instrText>
        </w:r>
        <w:r>
          <w:rPr>
            <w:noProof/>
          </w:rPr>
          <w:fldChar w:fldCharType="separate"/>
        </w:r>
        <w:r>
          <w:rPr>
            <w:noProof/>
          </w:rPr>
          <w:t>4</w:t>
        </w:r>
        <w:r>
          <w:rPr>
            <w:noProof/>
          </w:rPr>
          <w:fldChar w:fldCharType="end"/>
        </w:r>
        <w: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21DD3" w14:textId="77777777" w:rsidR="00B24D73" w:rsidRDefault="00B24D73" w:rsidP="00186CD6">
      <w:r>
        <w:separator/>
      </w:r>
    </w:p>
  </w:footnote>
  <w:footnote w:type="continuationSeparator" w:id="0">
    <w:p w14:paraId="52049C3B" w14:textId="77777777" w:rsidR="00B24D73" w:rsidRDefault="00B24D73" w:rsidP="00186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04C46BA"/>
    <w:lvl w:ilvl="0">
      <w:start w:val="1"/>
      <w:numFmt w:val="decimal"/>
      <w:lvlText w:val="Τ.Π.%1. "/>
      <w:lvlJc w:val="center"/>
      <w:pPr>
        <w:tabs>
          <w:tab w:val="num" w:pos="1641"/>
        </w:tabs>
        <w:ind w:left="1641" w:hanging="506"/>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021"/>
        </w:tabs>
        <w:ind w:left="1021" w:hanging="1021"/>
      </w:pPr>
      <w:rPr>
        <w:rFonts w:hint="default"/>
      </w:rPr>
    </w:lvl>
    <w:lvl w:ilvl="4">
      <w:start w:val="1"/>
      <w:numFmt w:val="decimal"/>
      <w:pStyle w:val="5"/>
      <w:lvlText w:val="%1.%2.%3.%4.%5."/>
      <w:lvlJc w:val="left"/>
      <w:pPr>
        <w:tabs>
          <w:tab w:val="num" w:pos="0"/>
        </w:tabs>
        <w:ind w:left="0" w:firstLine="0"/>
      </w:pPr>
      <w:rPr>
        <w:rFonts w:hint="default"/>
      </w:rPr>
    </w:lvl>
    <w:lvl w:ilvl="5">
      <w:start w:val="1"/>
      <w:numFmt w:val="decimal"/>
      <w:pStyle w:val="6"/>
      <w:lvlText w:val="%1.%2.%3.%4.%5.%6"/>
      <w:lvlJc w:val="left"/>
      <w:pPr>
        <w:tabs>
          <w:tab w:val="num" w:pos="0"/>
        </w:tabs>
        <w:ind w:left="0" w:firstLine="0"/>
      </w:pPr>
      <w:rPr>
        <w:rFonts w:hint="default"/>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default"/>
      </w:rPr>
    </w:lvl>
    <w:lvl w:ilvl="8">
      <w:start w:val="1"/>
      <w:numFmt w:val="decimal"/>
      <w:pStyle w:val="9"/>
      <w:lvlText w:val="%1.%2.%3.%4.%5.%6.%7.%8.%9"/>
      <w:lvlJc w:val="left"/>
      <w:pPr>
        <w:tabs>
          <w:tab w:val="num" w:pos="0"/>
        </w:tabs>
        <w:ind w:left="0" w:firstLine="0"/>
      </w:pPr>
      <w:rPr>
        <w:rFonts w:hint="default"/>
      </w:r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51525D"/>
    <w:multiLevelType w:val="hybridMultilevel"/>
    <w:tmpl w:val="EF2C0B20"/>
    <w:lvl w:ilvl="0" w:tplc="AEDA8BDA">
      <w:start w:val="1"/>
      <w:numFmt w:val="decimal"/>
      <w:lvlText w:val="Β4.%1."/>
      <w:lvlJc w:val="center"/>
      <w:pPr>
        <w:tabs>
          <w:tab w:val="num" w:pos="1152"/>
        </w:tabs>
        <w:ind w:left="1132" w:hanging="340"/>
      </w:pPr>
      <w:rPr>
        <w:rFonts w:ascii="Arial" w:hAnsi="Arial" w:hint="default"/>
        <w:b/>
        <w:i w:val="0"/>
        <w:caps w:val="0"/>
        <w:strike w:val="0"/>
        <w:dstrike w:val="0"/>
        <w:vanish w:val="0"/>
        <w:color w:val="auto"/>
        <w:spacing w:val="0"/>
        <w:w w:val="100"/>
        <w:kern w:val="0"/>
        <w:position w:val="0"/>
        <w:sz w:val="22"/>
        <w:szCs w:val="22"/>
        <w:u w:val="none"/>
        <w:effect w:val="none"/>
        <w:vertAlign w:val="baseline"/>
      </w:rPr>
    </w:lvl>
    <w:lvl w:ilvl="1" w:tplc="F09C2C62">
      <w:numFmt w:val="bullet"/>
      <w:lvlText w:val="-"/>
      <w:lvlJc w:val="left"/>
      <w:pPr>
        <w:tabs>
          <w:tab w:val="num" w:pos="1477"/>
        </w:tabs>
        <w:ind w:left="1477" w:hanging="397"/>
      </w:pPr>
      <w:rPr>
        <w:rFonts w:ascii="Times New Roman" w:eastAsia="Times New Roman" w:hAnsi="Times New Roman" w:cs="Times New Roman" w:hint="default"/>
        <w:b/>
        <w:i w:val="0"/>
        <w:caps w:val="0"/>
        <w:strike w:val="0"/>
        <w:dstrike w:val="0"/>
        <w:vanish w:val="0"/>
        <w:color w:val="auto"/>
        <w:spacing w:val="0"/>
        <w:w w:val="100"/>
        <w:kern w:val="0"/>
        <w:position w:val="0"/>
        <w:sz w:val="22"/>
        <w:szCs w:val="22"/>
        <w:u w:val="none"/>
        <w:effect w:val="none"/>
        <w:vertAlign w:val="baseline"/>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3D1247E"/>
    <w:multiLevelType w:val="hybridMultilevel"/>
    <w:tmpl w:val="3B12A2E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58864C2"/>
    <w:multiLevelType w:val="hybridMultilevel"/>
    <w:tmpl w:val="509C0140"/>
    <w:lvl w:ilvl="0" w:tplc="66AA0AE8">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6385252"/>
    <w:multiLevelType w:val="multilevel"/>
    <w:tmpl w:val="B6E28A3A"/>
    <w:lvl w:ilvl="0">
      <w:start w:val="1"/>
      <w:numFmt w:val="bullet"/>
      <w:lvlText w:val=""/>
      <w:lvlJc w:val="left"/>
      <w:pPr>
        <w:tabs>
          <w:tab w:val="num" w:pos="720"/>
        </w:tabs>
        <w:ind w:left="720" w:hanging="360"/>
      </w:pPr>
      <w:rPr>
        <w:rFonts w:ascii="Symbol" w:hAnsi="Symbol" w:hint="default"/>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82B1A7F"/>
    <w:multiLevelType w:val="hybridMultilevel"/>
    <w:tmpl w:val="639A71F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0CB81549"/>
    <w:multiLevelType w:val="multilevel"/>
    <w:tmpl w:val="29A04DB8"/>
    <w:lvl w:ilvl="0">
      <w:start w:val="1"/>
      <w:numFmt w:val="decimal"/>
      <w:pStyle w:val="a"/>
      <w:lvlText w:val="%1."/>
      <w:lvlJc w:val="left"/>
      <w:pPr>
        <w:ind w:left="1080" w:hanging="360"/>
      </w:pPr>
      <w:rPr>
        <w:rFonts w:cs="Times New Roman"/>
        <w:b w:val="0"/>
        <w:bCs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85D686A"/>
    <w:multiLevelType w:val="hybridMultilevel"/>
    <w:tmpl w:val="E9D085D4"/>
    <w:lvl w:ilvl="0" w:tplc="04080001">
      <w:start w:val="1"/>
      <w:numFmt w:val="bullet"/>
      <w:lvlText w:val=""/>
      <w:lvlJc w:val="left"/>
      <w:pPr>
        <w:ind w:left="720" w:hanging="360"/>
      </w:pPr>
      <w:rPr>
        <w:rFonts w:ascii="Symbol" w:hAnsi="Symbol"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0001EBD"/>
    <w:multiLevelType w:val="hybridMultilevel"/>
    <w:tmpl w:val="F1FC15E6"/>
    <w:lvl w:ilvl="0" w:tplc="04090001">
      <w:start w:val="1"/>
      <w:numFmt w:val="bullet"/>
      <w:lvlText w:val=""/>
      <w:lvlJc w:val="left"/>
      <w:pPr>
        <w:ind w:left="2133" w:hanging="360"/>
      </w:pPr>
      <w:rPr>
        <w:rFonts w:ascii="Symbol" w:hAnsi="Symbol" w:hint="default"/>
      </w:rPr>
    </w:lvl>
    <w:lvl w:ilvl="1" w:tplc="04090003" w:tentative="1">
      <w:start w:val="1"/>
      <w:numFmt w:val="bullet"/>
      <w:lvlText w:val="o"/>
      <w:lvlJc w:val="left"/>
      <w:pPr>
        <w:ind w:left="2853" w:hanging="360"/>
      </w:pPr>
      <w:rPr>
        <w:rFonts w:ascii="Courier New" w:hAnsi="Courier New" w:cs="Courier New" w:hint="default"/>
      </w:rPr>
    </w:lvl>
    <w:lvl w:ilvl="2" w:tplc="04090005" w:tentative="1">
      <w:start w:val="1"/>
      <w:numFmt w:val="bullet"/>
      <w:lvlText w:val=""/>
      <w:lvlJc w:val="left"/>
      <w:pPr>
        <w:ind w:left="3573" w:hanging="360"/>
      </w:pPr>
      <w:rPr>
        <w:rFonts w:ascii="Wingdings" w:hAnsi="Wingdings" w:hint="default"/>
      </w:rPr>
    </w:lvl>
    <w:lvl w:ilvl="3" w:tplc="04090001" w:tentative="1">
      <w:start w:val="1"/>
      <w:numFmt w:val="bullet"/>
      <w:lvlText w:val=""/>
      <w:lvlJc w:val="left"/>
      <w:pPr>
        <w:ind w:left="4293" w:hanging="360"/>
      </w:pPr>
      <w:rPr>
        <w:rFonts w:ascii="Symbol" w:hAnsi="Symbol" w:hint="default"/>
      </w:rPr>
    </w:lvl>
    <w:lvl w:ilvl="4" w:tplc="04090003" w:tentative="1">
      <w:start w:val="1"/>
      <w:numFmt w:val="bullet"/>
      <w:lvlText w:val="o"/>
      <w:lvlJc w:val="left"/>
      <w:pPr>
        <w:ind w:left="5013" w:hanging="360"/>
      </w:pPr>
      <w:rPr>
        <w:rFonts w:ascii="Courier New" w:hAnsi="Courier New" w:cs="Courier New" w:hint="default"/>
      </w:rPr>
    </w:lvl>
    <w:lvl w:ilvl="5" w:tplc="04090005" w:tentative="1">
      <w:start w:val="1"/>
      <w:numFmt w:val="bullet"/>
      <w:lvlText w:val=""/>
      <w:lvlJc w:val="left"/>
      <w:pPr>
        <w:ind w:left="5733" w:hanging="360"/>
      </w:pPr>
      <w:rPr>
        <w:rFonts w:ascii="Wingdings" w:hAnsi="Wingdings" w:hint="default"/>
      </w:rPr>
    </w:lvl>
    <w:lvl w:ilvl="6" w:tplc="04090001" w:tentative="1">
      <w:start w:val="1"/>
      <w:numFmt w:val="bullet"/>
      <w:lvlText w:val=""/>
      <w:lvlJc w:val="left"/>
      <w:pPr>
        <w:ind w:left="6453" w:hanging="360"/>
      </w:pPr>
      <w:rPr>
        <w:rFonts w:ascii="Symbol" w:hAnsi="Symbol" w:hint="default"/>
      </w:rPr>
    </w:lvl>
    <w:lvl w:ilvl="7" w:tplc="04090003" w:tentative="1">
      <w:start w:val="1"/>
      <w:numFmt w:val="bullet"/>
      <w:lvlText w:val="o"/>
      <w:lvlJc w:val="left"/>
      <w:pPr>
        <w:ind w:left="7173" w:hanging="360"/>
      </w:pPr>
      <w:rPr>
        <w:rFonts w:ascii="Courier New" w:hAnsi="Courier New" w:cs="Courier New" w:hint="default"/>
      </w:rPr>
    </w:lvl>
    <w:lvl w:ilvl="8" w:tplc="04090005" w:tentative="1">
      <w:start w:val="1"/>
      <w:numFmt w:val="bullet"/>
      <w:lvlText w:val=""/>
      <w:lvlJc w:val="left"/>
      <w:pPr>
        <w:ind w:left="7893" w:hanging="360"/>
      </w:pPr>
      <w:rPr>
        <w:rFonts w:ascii="Wingdings" w:hAnsi="Wingdings" w:hint="default"/>
      </w:rPr>
    </w:lvl>
  </w:abstractNum>
  <w:abstractNum w:abstractNumId="10" w15:restartNumberingAfterBreak="0">
    <w:nsid w:val="65C617AA"/>
    <w:multiLevelType w:val="hybridMultilevel"/>
    <w:tmpl w:val="F514AFD6"/>
    <w:lvl w:ilvl="0" w:tplc="AEDA8BDA">
      <w:start w:val="1"/>
      <w:numFmt w:val="decimal"/>
      <w:lvlText w:val="Β4.%1."/>
      <w:lvlJc w:val="center"/>
      <w:pPr>
        <w:tabs>
          <w:tab w:val="num" w:pos="1152"/>
        </w:tabs>
        <w:ind w:left="1132" w:hanging="340"/>
      </w:pPr>
      <w:rPr>
        <w:rFonts w:ascii="Arial" w:hAnsi="Arial" w:hint="default"/>
        <w:b/>
        <w:i w:val="0"/>
        <w:caps w:val="0"/>
        <w:strike w:val="0"/>
        <w:dstrike w:val="0"/>
        <w:vanish w:val="0"/>
        <w:color w:val="auto"/>
        <w:spacing w:val="0"/>
        <w:w w:val="100"/>
        <w:kern w:val="0"/>
        <w:position w:val="0"/>
        <w:sz w:val="22"/>
        <w:szCs w:val="22"/>
        <w:u w:val="none"/>
        <w:effect w:val="none"/>
        <w:vertAlign w:val="baseline"/>
      </w:rPr>
    </w:lvl>
    <w:lvl w:ilvl="1" w:tplc="17EC1906">
      <w:start w:val="1"/>
      <w:numFmt w:val="bullet"/>
      <w:lvlText w:val=""/>
      <w:lvlJc w:val="left"/>
      <w:pPr>
        <w:tabs>
          <w:tab w:val="num" w:pos="1477"/>
        </w:tabs>
        <w:ind w:left="1477" w:hanging="397"/>
      </w:pPr>
      <w:rPr>
        <w:rFonts w:ascii="Wingdings" w:hAnsi="Wingdings" w:hint="default"/>
        <w:b/>
        <w:i w:val="0"/>
        <w:caps w:val="0"/>
        <w:strike w:val="0"/>
        <w:dstrike w:val="0"/>
        <w:vanish w:val="0"/>
        <w:color w:val="auto"/>
        <w:spacing w:val="0"/>
        <w:w w:val="100"/>
        <w:kern w:val="0"/>
        <w:position w:val="0"/>
        <w:sz w:val="22"/>
        <w:szCs w:val="22"/>
        <w:u w:val="none"/>
        <w:effect w:val="none"/>
        <w:vertAlign w:val="baseline"/>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66231F3D"/>
    <w:multiLevelType w:val="hybridMultilevel"/>
    <w:tmpl w:val="21D0B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E42281B"/>
    <w:multiLevelType w:val="hybridMultilevel"/>
    <w:tmpl w:val="18C0FD10"/>
    <w:lvl w:ilvl="0" w:tplc="F09C2C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8D7992"/>
    <w:multiLevelType w:val="hybridMultilevel"/>
    <w:tmpl w:val="0DE2D7B0"/>
    <w:lvl w:ilvl="0" w:tplc="516E54BC">
      <w:numFmt w:val="bullet"/>
      <w:lvlText w:val="-"/>
      <w:lvlJc w:val="left"/>
      <w:pPr>
        <w:ind w:left="1413" w:hanging="360"/>
      </w:pPr>
      <w:rPr>
        <w:rFonts w:ascii="Times New Roman" w:eastAsia="Times New Roman" w:hAnsi="Times New Roman" w:cs="Times New Roman" w:hint="default"/>
      </w:rPr>
    </w:lvl>
    <w:lvl w:ilvl="1" w:tplc="04080003" w:tentative="1">
      <w:start w:val="1"/>
      <w:numFmt w:val="bullet"/>
      <w:lvlText w:val="o"/>
      <w:lvlJc w:val="left"/>
      <w:pPr>
        <w:ind w:left="2133" w:hanging="360"/>
      </w:pPr>
      <w:rPr>
        <w:rFonts w:ascii="Courier New" w:hAnsi="Courier New" w:cs="Courier New" w:hint="default"/>
      </w:rPr>
    </w:lvl>
    <w:lvl w:ilvl="2" w:tplc="04080005" w:tentative="1">
      <w:start w:val="1"/>
      <w:numFmt w:val="bullet"/>
      <w:lvlText w:val=""/>
      <w:lvlJc w:val="left"/>
      <w:pPr>
        <w:ind w:left="2853" w:hanging="360"/>
      </w:pPr>
      <w:rPr>
        <w:rFonts w:ascii="Wingdings" w:hAnsi="Wingdings" w:hint="default"/>
      </w:rPr>
    </w:lvl>
    <w:lvl w:ilvl="3" w:tplc="04080001" w:tentative="1">
      <w:start w:val="1"/>
      <w:numFmt w:val="bullet"/>
      <w:lvlText w:val=""/>
      <w:lvlJc w:val="left"/>
      <w:pPr>
        <w:ind w:left="3573" w:hanging="360"/>
      </w:pPr>
      <w:rPr>
        <w:rFonts w:ascii="Symbol" w:hAnsi="Symbol" w:hint="default"/>
      </w:rPr>
    </w:lvl>
    <w:lvl w:ilvl="4" w:tplc="04080003" w:tentative="1">
      <w:start w:val="1"/>
      <w:numFmt w:val="bullet"/>
      <w:lvlText w:val="o"/>
      <w:lvlJc w:val="left"/>
      <w:pPr>
        <w:ind w:left="4293" w:hanging="360"/>
      </w:pPr>
      <w:rPr>
        <w:rFonts w:ascii="Courier New" w:hAnsi="Courier New" w:cs="Courier New" w:hint="default"/>
      </w:rPr>
    </w:lvl>
    <w:lvl w:ilvl="5" w:tplc="04080005" w:tentative="1">
      <w:start w:val="1"/>
      <w:numFmt w:val="bullet"/>
      <w:lvlText w:val=""/>
      <w:lvlJc w:val="left"/>
      <w:pPr>
        <w:ind w:left="5013" w:hanging="360"/>
      </w:pPr>
      <w:rPr>
        <w:rFonts w:ascii="Wingdings" w:hAnsi="Wingdings" w:hint="default"/>
      </w:rPr>
    </w:lvl>
    <w:lvl w:ilvl="6" w:tplc="04080001" w:tentative="1">
      <w:start w:val="1"/>
      <w:numFmt w:val="bullet"/>
      <w:lvlText w:val=""/>
      <w:lvlJc w:val="left"/>
      <w:pPr>
        <w:ind w:left="5733" w:hanging="360"/>
      </w:pPr>
      <w:rPr>
        <w:rFonts w:ascii="Symbol" w:hAnsi="Symbol" w:hint="default"/>
      </w:rPr>
    </w:lvl>
    <w:lvl w:ilvl="7" w:tplc="04080003" w:tentative="1">
      <w:start w:val="1"/>
      <w:numFmt w:val="bullet"/>
      <w:lvlText w:val="o"/>
      <w:lvlJc w:val="left"/>
      <w:pPr>
        <w:ind w:left="6453" w:hanging="360"/>
      </w:pPr>
      <w:rPr>
        <w:rFonts w:ascii="Courier New" w:hAnsi="Courier New" w:cs="Courier New" w:hint="default"/>
      </w:rPr>
    </w:lvl>
    <w:lvl w:ilvl="8" w:tplc="04080005" w:tentative="1">
      <w:start w:val="1"/>
      <w:numFmt w:val="bullet"/>
      <w:lvlText w:val=""/>
      <w:lvlJc w:val="left"/>
      <w:pPr>
        <w:ind w:left="7173"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7"/>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12"/>
  </w:num>
  <w:num w:numId="12">
    <w:abstractNumId w:val="10"/>
  </w:num>
  <w:num w:numId="13">
    <w:abstractNumId w:val="2"/>
  </w:num>
  <w:num w:numId="14">
    <w:abstractNumId w:val="5"/>
  </w:num>
  <w:num w:numId="15">
    <w:abstractNumId w:val="4"/>
  </w:num>
  <w:num w:numId="16">
    <w:abstractNumId w:val="8"/>
  </w:num>
  <w:num w:numId="17">
    <w:abstractNumId w:val="13"/>
  </w:num>
  <w:num w:numId="18">
    <w:abstractNumId w:val="6"/>
  </w:num>
  <w:num w:numId="1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Ειρήνη  Καραθανάση">
    <w15:presenceInfo w15:providerId="None" w15:userId="Ειρήνη  Καραθανάσ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08B"/>
    <w:rsid w:val="00000104"/>
    <w:rsid w:val="00006459"/>
    <w:rsid w:val="000213F5"/>
    <w:rsid w:val="00033F6D"/>
    <w:rsid w:val="00053D0F"/>
    <w:rsid w:val="00054BD2"/>
    <w:rsid w:val="00062D70"/>
    <w:rsid w:val="00083216"/>
    <w:rsid w:val="00085EE6"/>
    <w:rsid w:val="00093855"/>
    <w:rsid w:val="000A20AB"/>
    <w:rsid w:val="000D1BD3"/>
    <w:rsid w:val="000E55F4"/>
    <w:rsid w:val="001078E8"/>
    <w:rsid w:val="00112354"/>
    <w:rsid w:val="001376D2"/>
    <w:rsid w:val="001457B2"/>
    <w:rsid w:val="00151811"/>
    <w:rsid w:val="00157057"/>
    <w:rsid w:val="0016197D"/>
    <w:rsid w:val="001638A5"/>
    <w:rsid w:val="001754A1"/>
    <w:rsid w:val="00186CD6"/>
    <w:rsid w:val="001905B3"/>
    <w:rsid w:val="001A31BA"/>
    <w:rsid w:val="001A4D92"/>
    <w:rsid w:val="001C09C7"/>
    <w:rsid w:val="001C7432"/>
    <w:rsid w:val="001D386F"/>
    <w:rsid w:val="001D5A88"/>
    <w:rsid w:val="001E747D"/>
    <w:rsid w:val="001F23D1"/>
    <w:rsid w:val="001F67F9"/>
    <w:rsid w:val="002014BF"/>
    <w:rsid w:val="00223654"/>
    <w:rsid w:val="00232400"/>
    <w:rsid w:val="00233A96"/>
    <w:rsid w:val="00234C09"/>
    <w:rsid w:val="00236677"/>
    <w:rsid w:val="00251A2B"/>
    <w:rsid w:val="0026469B"/>
    <w:rsid w:val="00277B0D"/>
    <w:rsid w:val="0028098D"/>
    <w:rsid w:val="00295FBA"/>
    <w:rsid w:val="002A144E"/>
    <w:rsid w:val="002A6A22"/>
    <w:rsid w:val="002D7F6F"/>
    <w:rsid w:val="002E6092"/>
    <w:rsid w:val="002F190C"/>
    <w:rsid w:val="002F2453"/>
    <w:rsid w:val="002F4E6D"/>
    <w:rsid w:val="002F59C3"/>
    <w:rsid w:val="002F7473"/>
    <w:rsid w:val="0030286C"/>
    <w:rsid w:val="00315BDE"/>
    <w:rsid w:val="003203E1"/>
    <w:rsid w:val="00320F54"/>
    <w:rsid w:val="003223F1"/>
    <w:rsid w:val="00323BDB"/>
    <w:rsid w:val="003318F9"/>
    <w:rsid w:val="00336213"/>
    <w:rsid w:val="003457B3"/>
    <w:rsid w:val="00353C9A"/>
    <w:rsid w:val="00370AD6"/>
    <w:rsid w:val="00377A02"/>
    <w:rsid w:val="003817DC"/>
    <w:rsid w:val="0039739A"/>
    <w:rsid w:val="00397B0C"/>
    <w:rsid w:val="003A45D9"/>
    <w:rsid w:val="003B0D07"/>
    <w:rsid w:val="003C56F4"/>
    <w:rsid w:val="003E4B28"/>
    <w:rsid w:val="00402DE9"/>
    <w:rsid w:val="00405040"/>
    <w:rsid w:val="00405FB3"/>
    <w:rsid w:val="00422467"/>
    <w:rsid w:val="00441711"/>
    <w:rsid w:val="00463E0D"/>
    <w:rsid w:val="00467893"/>
    <w:rsid w:val="00467ABF"/>
    <w:rsid w:val="0047605D"/>
    <w:rsid w:val="004945BF"/>
    <w:rsid w:val="004B485E"/>
    <w:rsid w:val="004C63D3"/>
    <w:rsid w:val="004E558D"/>
    <w:rsid w:val="004F10E7"/>
    <w:rsid w:val="0050149F"/>
    <w:rsid w:val="00502B1D"/>
    <w:rsid w:val="005055BF"/>
    <w:rsid w:val="00506F00"/>
    <w:rsid w:val="00513150"/>
    <w:rsid w:val="00546D87"/>
    <w:rsid w:val="00546EEF"/>
    <w:rsid w:val="005471A5"/>
    <w:rsid w:val="00552D2D"/>
    <w:rsid w:val="00552F49"/>
    <w:rsid w:val="0055384C"/>
    <w:rsid w:val="005544E9"/>
    <w:rsid w:val="00575588"/>
    <w:rsid w:val="005831BF"/>
    <w:rsid w:val="005840BC"/>
    <w:rsid w:val="005A5085"/>
    <w:rsid w:val="005B208B"/>
    <w:rsid w:val="005D23E3"/>
    <w:rsid w:val="005D4CBB"/>
    <w:rsid w:val="005F2821"/>
    <w:rsid w:val="005F7A8D"/>
    <w:rsid w:val="0063680E"/>
    <w:rsid w:val="00640EE0"/>
    <w:rsid w:val="00646C55"/>
    <w:rsid w:val="0065624E"/>
    <w:rsid w:val="00663CA7"/>
    <w:rsid w:val="006830A5"/>
    <w:rsid w:val="006874C7"/>
    <w:rsid w:val="006914BC"/>
    <w:rsid w:val="00695D51"/>
    <w:rsid w:val="006A6799"/>
    <w:rsid w:val="006A791E"/>
    <w:rsid w:val="006C6712"/>
    <w:rsid w:val="006D5BE4"/>
    <w:rsid w:val="006E1640"/>
    <w:rsid w:val="006E3500"/>
    <w:rsid w:val="006E6D3C"/>
    <w:rsid w:val="006F236E"/>
    <w:rsid w:val="00714DAA"/>
    <w:rsid w:val="007259D7"/>
    <w:rsid w:val="00730BA3"/>
    <w:rsid w:val="00736F3E"/>
    <w:rsid w:val="007448BB"/>
    <w:rsid w:val="00744E98"/>
    <w:rsid w:val="0074563A"/>
    <w:rsid w:val="00746D3C"/>
    <w:rsid w:val="00752F23"/>
    <w:rsid w:val="00781A75"/>
    <w:rsid w:val="00781DDF"/>
    <w:rsid w:val="007A2DAE"/>
    <w:rsid w:val="007A4ED2"/>
    <w:rsid w:val="007B58F9"/>
    <w:rsid w:val="007D67CD"/>
    <w:rsid w:val="007E0E3E"/>
    <w:rsid w:val="007E4143"/>
    <w:rsid w:val="007F293D"/>
    <w:rsid w:val="00807262"/>
    <w:rsid w:val="00810E24"/>
    <w:rsid w:val="00813D7D"/>
    <w:rsid w:val="00837292"/>
    <w:rsid w:val="008456C7"/>
    <w:rsid w:val="0087052B"/>
    <w:rsid w:val="008779D8"/>
    <w:rsid w:val="008912AF"/>
    <w:rsid w:val="00893D29"/>
    <w:rsid w:val="00895010"/>
    <w:rsid w:val="008A6669"/>
    <w:rsid w:val="008B4354"/>
    <w:rsid w:val="008C1B03"/>
    <w:rsid w:val="008C1E37"/>
    <w:rsid w:val="008C70B9"/>
    <w:rsid w:val="008E3096"/>
    <w:rsid w:val="008F5FCA"/>
    <w:rsid w:val="008F7545"/>
    <w:rsid w:val="009008D0"/>
    <w:rsid w:val="00900B47"/>
    <w:rsid w:val="0091203D"/>
    <w:rsid w:val="0091599F"/>
    <w:rsid w:val="00920E39"/>
    <w:rsid w:val="00931464"/>
    <w:rsid w:val="009450DC"/>
    <w:rsid w:val="009479FE"/>
    <w:rsid w:val="00974F31"/>
    <w:rsid w:val="0097546B"/>
    <w:rsid w:val="00986A15"/>
    <w:rsid w:val="009A62D2"/>
    <w:rsid w:val="009B780A"/>
    <w:rsid w:val="009C2688"/>
    <w:rsid w:val="009C5C3D"/>
    <w:rsid w:val="009D0DC3"/>
    <w:rsid w:val="009D1CC1"/>
    <w:rsid w:val="009E6618"/>
    <w:rsid w:val="00A074BC"/>
    <w:rsid w:val="00A10381"/>
    <w:rsid w:val="00A13AF8"/>
    <w:rsid w:val="00A20818"/>
    <w:rsid w:val="00A21E70"/>
    <w:rsid w:val="00A307A9"/>
    <w:rsid w:val="00A312DB"/>
    <w:rsid w:val="00A35594"/>
    <w:rsid w:val="00A42BB8"/>
    <w:rsid w:val="00A81EC0"/>
    <w:rsid w:val="00A84A23"/>
    <w:rsid w:val="00AA18C9"/>
    <w:rsid w:val="00AB2810"/>
    <w:rsid w:val="00AB357C"/>
    <w:rsid w:val="00AB6B03"/>
    <w:rsid w:val="00AC0B34"/>
    <w:rsid w:val="00AF7674"/>
    <w:rsid w:val="00B020C8"/>
    <w:rsid w:val="00B13D4F"/>
    <w:rsid w:val="00B151DC"/>
    <w:rsid w:val="00B24D73"/>
    <w:rsid w:val="00B31392"/>
    <w:rsid w:val="00B63CB1"/>
    <w:rsid w:val="00B66F51"/>
    <w:rsid w:val="00B9260F"/>
    <w:rsid w:val="00B95D63"/>
    <w:rsid w:val="00B965C7"/>
    <w:rsid w:val="00BA227B"/>
    <w:rsid w:val="00BA4E2F"/>
    <w:rsid w:val="00BD0D42"/>
    <w:rsid w:val="00BD2829"/>
    <w:rsid w:val="00BE2858"/>
    <w:rsid w:val="00BF6BBE"/>
    <w:rsid w:val="00C01553"/>
    <w:rsid w:val="00C07747"/>
    <w:rsid w:val="00C11861"/>
    <w:rsid w:val="00C11D2F"/>
    <w:rsid w:val="00C411F6"/>
    <w:rsid w:val="00C55FCC"/>
    <w:rsid w:val="00C66FF8"/>
    <w:rsid w:val="00C702F3"/>
    <w:rsid w:val="00CC25D2"/>
    <w:rsid w:val="00CF36F0"/>
    <w:rsid w:val="00CF6F3C"/>
    <w:rsid w:val="00D038CA"/>
    <w:rsid w:val="00D07A91"/>
    <w:rsid w:val="00D415AB"/>
    <w:rsid w:val="00D44983"/>
    <w:rsid w:val="00D45BB2"/>
    <w:rsid w:val="00D72D3F"/>
    <w:rsid w:val="00D96AF9"/>
    <w:rsid w:val="00DB293D"/>
    <w:rsid w:val="00DB6813"/>
    <w:rsid w:val="00DC73BC"/>
    <w:rsid w:val="00DD4940"/>
    <w:rsid w:val="00DE3318"/>
    <w:rsid w:val="00DE3C18"/>
    <w:rsid w:val="00E00926"/>
    <w:rsid w:val="00E01466"/>
    <w:rsid w:val="00E221EB"/>
    <w:rsid w:val="00E2565E"/>
    <w:rsid w:val="00E47CD3"/>
    <w:rsid w:val="00E72B91"/>
    <w:rsid w:val="00E84951"/>
    <w:rsid w:val="00E9452E"/>
    <w:rsid w:val="00EA0B42"/>
    <w:rsid w:val="00EA1FB8"/>
    <w:rsid w:val="00EA48F8"/>
    <w:rsid w:val="00EC2D0D"/>
    <w:rsid w:val="00ED2DB5"/>
    <w:rsid w:val="00ED46F2"/>
    <w:rsid w:val="00EE44D0"/>
    <w:rsid w:val="00EE4CBE"/>
    <w:rsid w:val="00EF2548"/>
    <w:rsid w:val="00F04F82"/>
    <w:rsid w:val="00F235F4"/>
    <w:rsid w:val="00F453CE"/>
    <w:rsid w:val="00F55245"/>
    <w:rsid w:val="00F7086F"/>
    <w:rsid w:val="00F819AD"/>
    <w:rsid w:val="00F85402"/>
    <w:rsid w:val="00F87BA6"/>
    <w:rsid w:val="00F9253F"/>
    <w:rsid w:val="00FB173D"/>
    <w:rsid w:val="00FC1D18"/>
    <w:rsid w:val="00FD3074"/>
    <w:rsid w:val="00FE16A4"/>
    <w:rsid w:val="00FF202C"/>
    <w:rsid w:val="00FF2BC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5574BE38"/>
  <w15:docId w15:val="{1FC524EE-C265-4F6F-975C-44B4C7EB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C09C7"/>
    <w:pPr>
      <w:tabs>
        <w:tab w:val="left" w:pos="288"/>
        <w:tab w:val="left" w:pos="720"/>
        <w:tab w:val="left" w:pos="4032"/>
      </w:tabs>
      <w:jc w:val="both"/>
    </w:pPr>
    <w:rPr>
      <w:rFonts w:ascii="Tahoma" w:hAnsi="Tahoma"/>
      <w:lang w:eastAsia="en-US"/>
    </w:rPr>
  </w:style>
  <w:style w:type="paragraph" w:styleId="1">
    <w:name w:val="heading 1"/>
    <w:basedOn w:val="a0"/>
    <w:next w:val="a0"/>
    <w:link w:val="1Char"/>
    <w:uiPriority w:val="99"/>
    <w:qFormat/>
    <w:rsid w:val="001C09C7"/>
    <w:pPr>
      <w:spacing w:before="240" w:after="240"/>
      <w:outlineLvl w:val="0"/>
    </w:pPr>
    <w:rPr>
      <w:b/>
      <w:i/>
      <w:sz w:val="28"/>
      <w:lang w:eastAsia="el-GR"/>
    </w:rPr>
  </w:style>
  <w:style w:type="paragraph" w:styleId="2">
    <w:name w:val="heading 2"/>
    <w:basedOn w:val="a0"/>
    <w:next w:val="a0"/>
    <w:link w:val="2Char"/>
    <w:uiPriority w:val="99"/>
    <w:qFormat/>
    <w:rsid w:val="001C09C7"/>
    <w:pPr>
      <w:keepNext/>
      <w:spacing w:before="240" w:after="60"/>
      <w:outlineLvl w:val="1"/>
    </w:pPr>
    <w:rPr>
      <w:b/>
      <w:sz w:val="24"/>
    </w:rPr>
  </w:style>
  <w:style w:type="paragraph" w:styleId="3">
    <w:name w:val="heading 3"/>
    <w:aliases w:val="Heading 3-x"/>
    <w:basedOn w:val="a0"/>
    <w:next w:val="a0"/>
    <w:link w:val="3Char"/>
    <w:uiPriority w:val="99"/>
    <w:qFormat/>
    <w:rsid w:val="001C09C7"/>
    <w:pPr>
      <w:keepNext/>
      <w:spacing w:before="240" w:after="60"/>
      <w:outlineLvl w:val="2"/>
    </w:pPr>
    <w:rPr>
      <w:b/>
      <w:i/>
    </w:rPr>
  </w:style>
  <w:style w:type="paragraph" w:styleId="4">
    <w:name w:val="heading 4"/>
    <w:basedOn w:val="a0"/>
    <w:next w:val="a0"/>
    <w:link w:val="4Char"/>
    <w:uiPriority w:val="99"/>
    <w:qFormat/>
    <w:rsid w:val="001C09C7"/>
    <w:pPr>
      <w:keepNext/>
      <w:spacing w:before="240" w:after="60"/>
      <w:outlineLvl w:val="3"/>
    </w:pPr>
    <w:rPr>
      <w:lang w:eastAsia="el-GR"/>
    </w:rPr>
  </w:style>
  <w:style w:type="paragraph" w:styleId="5">
    <w:name w:val="heading 5"/>
    <w:basedOn w:val="a0"/>
    <w:next w:val="a0"/>
    <w:link w:val="5Char"/>
    <w:uiPriority w:val="99"/>
    <w:qFormat/>
    <w:rsid w:val="001C09C7"/>
    <w:pPr>
      <w:numPr>
        <w:ilvl w:val="4"/>
        <w:numId w:val="5"/>
      </w:numPr>
      <w:spacing w:before="240" w:after="60"/>
      <w:outlineLvl w:val="4"/>
    </w:pPr>
    <w:rPr>
      <w:rFonts w:ascii="Arial" w:hAnsi="Arial"/>
      <w:sz w:val="22"/>
      <w:lang w:eastAsia="el-GR"/>
    </w:rPr>
  </w:style>
  <w:style w:type="paragraph" w:styleId="6">
    <w:name w:val="heading 6"/>
    <w:basedOn w:val="a0"/>
    <w:next w:val="a0"/>
    <w:link w:val="6Char"/>
    <w:uiPriority w:val="99"/>
    <w:qFormat/>
    <w:rsid w:val="001C09C7"/>
    <w:pPr>
      <w:numPr>
        <w:ilvl w:val="5"/>
        <w:numId w:val="5"/>
      </w:numPr>
      <w:spacing w:before="240" w:after="60"/>
      <w:outlineLvl w:val="5"/>
    </w:pPr>
    <w:rPr>
      <w:rFonts w:ascii="Times New Roman" w:hAnsi="Times New Roman"/>
      <w:i/>
      <w:sz w:val="22"/>
      <w:lang w:eastAsia="el-GR"/>
    </w:rPr>
  </w:style>
  <w:style w:type="paragraph" w:styleId="7">
    <w:name w:val="heading 7"/>
    <w:basedOn w:val="a0"/>
    <w:next w:val="a0"/>
    <w:link w:val="7Char"/>
    <w:uiPriority w:val="99"/>
    <w:qFormat/>
    <w:rsid w:val="001C09C7"/>
    <w:pPr>
      <w:numPr>
        <w:ilvl w:val="6"/>
        <w:numId w:val="5"/>
      </w:numPr>
      <w:spacing w:before="240" w:after="60"/>
      <w:outlineLvl w:val="6"/>
    </w:pPr>
    <w:rPr>
      <w:rFonts w:ascii="Arial" w:hAnsi="Arial"/>
      <w:lang w:eastAsia="el-GR"/>
    </w:rPr>
  </w:style>
  <w:style w:type="paragraph" w:styleId="8">
    <w:name w:val="heading 8"/>
    <w:basedOn w:val="a0"/>
    <w:next w:val="a0"/>
    <w:link w:val="8Char"/>
    <w:uiPriority w:val="99"/>
    <w:qFormat/>
    <w:rsid w:val="001C09C7"/>
    <w:pPr>
      <w:numPr>
        <w:ilvl w:val="7"/>
        <w:numId w:val="5"/>
      </w:numPr>
      <w:spacing w:before="240" w:after="60"/>
      <w:outlineLvl w:val="7"/>
    </w:pPr>
    <w:rPr>
      <w:rFonts w:ascii="Arial" w:hAnsi="Arial"/>
      <w:i/>
      <w:lang w:eastAsia="el-GR"/>
    </w:rPr>
  </w:style>
  <w:style w:type="paragraph" w:styleId="9">
    <w:name w:val="heading 9"/>
    <w:basedOn w:val="a0"/>
    <w:next w:val="a0"/>
    <w:link w:val="9Char"/>
    <w:uiPriority w:val="99"/>
    <w:qFormat/>
    <w:rsid w:val="001C09C7"/>
    <w:pPr>
      <w:numPr>
        <w:ilvl w:val="8"/>
        <w:numId w:val="5"/>
      </w:numPr>
      <w:spacing w:before="240" w:after="60"/>
      <w:outlineLvl w:val="8"/>
    </w:pPr>
    <w:rPr>
      <w:rFonts w:ascii="Arial" w:hAnsi="Arial"/>
      <w:b/>
      <w:i/>
      <w:sz w:val="18"/>
      <w:lang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rsid w:val="001C09C7"/>
    <w:rPr>
      <w:rFonts w:ascii="Tahoma" w:hAnsi="Tahoma"/>
      <w:b/>
      <w:i/>
      <w:sz w:val="28"/>
      <w:lang w:val="el-GR"/>
    </w:rPr>
  </w:style>
  <w:style w:type="character" w:customStyle="1" w:styleId="2Char">
    <w:name w:val="Επικεφαλίδα 2 Char"/>
    <w:basedOn w:val="a1"/>
    <w:link w:val="2"/>
    <w:uiPriority w:val="99"/>
    <w:rsid w:val="001C09C7"/>
    <w:rPr>
      <w:rFonts w:ascii="Tahoma" w:hAnsi="Tahoma"/>
      <w:b/>
      <w:sz w:val="24"/>
      <w:lang w:eastAsia="en-US"/>
    </w:rPr>
  </w:style>
  <w:style w:type="character" w:customStyle="1" w:styleId="3Char">
    <w:name w:val="Επικεφαλίδα 3 Char"/>
    <w:aliases w:val="Heading 3-x Char"/>
    <w:basedOn w:val="a1"/>
    <w:link w:val="3"/>
    <w:uiPriority w:val="99"/>
    <w:rsid w:val="001C09C7"/>
    <w:rPr>
      <w:rFonts w:ascii="Tahoma" w:hAnsi="Tahoma"/>
      <w:b/>
      <w:i/>
      <w:lang w:eastAsia="en-US"/>
    </w:rPr>
  </w:style>
  <w:style w:type="character" w:customStyle="1" w:styleId="4Char">
    <w:name w:val="Επικεφαλίδα 4 Char"/>
    <w:link w:val="4"/>
    <w:uiPriority w:val="99"/>
    <w:rsid w:val="001C09C7"/>
    <w:rPr>
      <w:rFonts w:ascii="Tahoma" w:hAnsi="Tahoma"/>
      <w:lang w:val="el-GR"/>
    </w:rPr>
  </w:style>
  <w:style w:type="character" w:customStyle="1" w:styleId="5Char">
    <w:name w:val="Επικεφαλίδα 5 Char"/>
    <w:link w:val="5"/>
    <w:uiPriority w:val="99"/>
    <w:rsid w:val="001C09C7"/>
    <w:rPr>
      <w:rFonts w:ascii="Arial" w:hAnsi="Arial"/>
      <w:sz w:val="22"/>
    </w:rPr>
  </w:style>
  <w:style w:type="character" w:customStyle="1" w:styleId="6Char">
    <w:name w:val="Επικεφαλίδα 6 Char"/>
    <w:link w:val="6"/>
    <w:uiPriority w:val="99"/>
    <w:rsid w:val="001C09C7"/>
    <w:rPr>
      <w:rFonts w:ascii="Times New Roman" w:hAnsi="Times New Roman"/>
      <w:i/>
      <w:sz w:val="22"/>
    </w:rPr>
  </w:style>
  <w:style w:type="character" w:customStyle="1" w:styleId="7Char">
    <w:name w:val="Επικεφαλίδα 7 Char"/>
    <w:link w:val="7"/>
    <w:uiPriority w:val="99"/>
    <w:rsid w:val="001C09C7"/>
    <w:rPr>
      <w:rFonts w:ascii="Arial" w:hAnsi="Arial"/>
    </w:rPr>
  </w:style>
  <w:style w:type="character" w:customStyle="1" w:styleId="8Char">
    <w:name w:val="Επικεφαλίδα 8 Char"/>
    <w:link w:val="8"/>
    <w:uiPriority w:val="99"/>
    <w:rsid w:val="001C09C7"/>
    <w:rPr>
      <w:rFonts w:ascii="Arial" w:hAnsi="Arial"/>
      <w:i/>
    </w:rPr>
  </w:style>
  <w:style w:type="character" w:customStyle="1" w:styleId="9Char">
    <w:name w:val="Επικεφαλίδα 9 Char"/>
    <w:link w:val="9"/>
    <w:uiPriority w:val="99"/>
    <w:rsid w:val="001C09C7"/>
    <w:rPr>
      <w:rFonts w:ascii="Arial" w:hAnsi="Arial"/>
      <w:b/>
      <w:i/>
      <w:sz w:val="18"/>
      <w:lang w:val="el-GR"/>
    </w:rPr>
  </w:style>
  <w:style w:type="paragraph" w:styleId="a">
    <w:name w:val="Title"/>
    <w:basedOn w:val="a0"/>
    <w:link w:val="Char"/>
    <w:qFormat/>
    <w:rsid w:val="001C09C7"/>
    <w:pPr>
      <w:numPr>
        <w:numId w:val="6"/>
      </w:numPr>
      <w:tabs>
        <w:tab w:val="clear" w:pos="288"/>
        <w:tab w:val="clear" w:pos="720"/>
        <w:tab w:val="clear" w:pos="4032"/>
      </w:tabs>
      <w:ind w:right="-484"/>
      <w:jc w:val="left"/>
    </w:pPr>
    <w:rPr>
      <w:rFonts w:ascii="Times New Roman" w:hAnsi="Times New Roman"/>
      <w:b/>
      <w:sz w:val="24"/>
      <w:szCs w:val="24"/>
    </w:rPr>
  </w:style>
  <w:style w:type="character" w:customStyle="1" w:styleId="Char">
    <w:name w:val="Τίτλος Char"/>
    <w:basedOn w:val="a1"/>
    <w:link w:val="a"/>
    <w:rsid w:val="001C09C7"/>
    <w:rPr>
      <w:rFonts w:ascii="Times New Roman" w:hAnsi="Times New Roman"/>
      <w:b/>
      <w:sz w:val="24"/>
      <w:szCs w:val="24"/>
      <w:lang w:eastAsia="en-US"/>
    </w:rPr>
  </w:style>
  <w:style w:type="paragraph" w:styleId="a4">
    <w:name w:val="Subtitle"/>
    <w:basedOn w:val="a0"/>
    <w:link w:val="Char0"/>
    <w:qFormat/>
    <w:rsid w:val="001C09C7"/>
    <w:pPr>
      <w:tabs>
        <w:tab w:val="clear" w:pos="288"/>
        <w:tab w:val="clear" w:pos="720"/>
        <w:tab w:val="clear" w:pos="4032"/>
      </w:tabs>
      <w:ind w:left="567" w:hanging="567"/>
      <w:jc w:val="left"/>
    </w:pPr>
    <w:rPr>
      <w:rFonts w:ascii="Times New Roman" w:hAnsi="Times New Roman"/>
      <w:b/>
      <w:sz w:val="22"/>
      <w:szCs w:val="22"/>
    </w:rPr>
  </w:style>
  <w:style w:type="character" w:customStyle="1" w:styleId="Char0">
    <w:name w:val="Υπότιτλος Char"/>
    <w:basedOn w:val="a1"/>
    <w:link w:val="a4"/>
    <w:rsid w:val="001C09C7"/>
    <w:rPr>
      <w:rFonts w:ascii="Times New Roman" w:hAnsi="Times New Roman"/>
      <w:b/>
      <w:sz w:val="22"/>
      <w:szCs w:val="22"/>
      <w:lang w:eastAsia="en-US"/>
    </w:rPr>
  </w:style>
  <w:style w:type="character" w:styleId="a5">
    <w:name w:val="Strong"/>
    <w:qFormat/>
    <w:rsid w:val="001C09C7"/>
    <w:rPr>
      <w:b/>
      <w:bCs/>
    </w:rPr>
  </w:style>
  <w:style w:type="paragraph" w:styleId="a6">
    <w:name w:val="No Spacing"/>
    <w:uiPriority w:val="99"/>
    <w:qFormat/>
    <w:rsid w:val="001C09C7"/>
    <w:pPr>
      <w:jc w:val="center"/>
    </w:pPr>
    <w:rPr>
      <w:rFonts w:ascii="Times New Roman" w:eastAsia="Calibri" w:hAnsi="Times New Roman"/>
      <w:b/>
      <w:sz w:val="24"/>
      <w:szCs w:val="22"/>
    </w:rPr>
  </w:style>
  <w:style w:type="paragraph" w:styleId="a7">
    <w:name w:val="List Paragraph"/>
    <w:basedOn w:val="a0"/>
    <w:uiPriority w:val="34"/>
    <w:qFormat/>
    <w:rsid w:val="001C09C7"/>
    <w:pPr>
      <w:tabs>
        <w:tab w:val="clear" w:pos="288"/>
        <w:tab w:val="clear" w:pos="720"/>
        <w:tab w:val="clear" w:pos="4032"/>
      </w:tabs>
      <w:spacing w:after="160" w:line="259" w:lineRule="auto"/>
      <w:ind w:left="720"/>
      <w:contextualSpacing/>
      <w:jc w:val="left"/>
    </w:pPr>
    <w:rPr>
      <w:rFonts w:ascii="Calibri" w:eastAsia="Calibri" w:hAnsi="Calibri"/>
      <w:sz w:val="22"/>
      <w:szCs w:val="22"/>
    </w:rPr>
  </w:style>
  <w:style w:type="paragraph" w:styleId="a8">
    <w:name w:val="header"/>
    <w:basedOn w:val="a0"/>
    <w:link w:val="Char1"/>
    <w:uiPriority w:val="99"/>
    <w:unhideWhenUsed/>
    <w:rsid w:val="00186CD6"/>
    <w:pPr>
      <w:tabs>
        <w:tab w:val="clear" w:pos="288"/>
        <w:tab w:val="clear" w:pos="720"/>
        <w:tab w:val="clear" w:pos="4032"/>
        <w:tab w:val="center" w:pos="4153"/>
        <w:tab w:val="right" w:pos="8306"/>
      </w:tabs>
    </w:pPr>
  </w:style>
  <w:style w:type="character" w:customStyle="1" w:styleId="Char1">
    <w:name w:val="Κεφαλίδα Char"/>
    <w:basedOn w:val="a1"/>
    <w:link w:val="a8"/>
    <w:uiPriority w:val="99"/>
    <w:rsid w:val="00186CD6"/>
    <w:rPr>
      <w:rFonts w:ascii="Tahoma" w:hAnsi="Tahoma"/>
      <w:lang w:eastAsia="en-US"/>
    </w:rPr>
  </w:style>
  <w:style w:type="paragraph" w:styleId="a9">
    <w:name w:val="footer"/>
    <w:basedOn w:val="a0"/>
    <w:link w:val="Char2"/>
    <w:uiPriority w:val="99"/>
    <w:unhideWhenUsed/>
    <w:rsid w:val="00186CD6"/>
    <w:pPr>
      <w:tabs>
        <w:tab w:val="clear" w:pos="288"/>
        <w:tab w:val="clear" w:pos="720"/>
        <w:tab w:val="clear" w:pos="4032"/>
        <w:tab w:val="center" w:pos="4153"/>
        <w:tab w:val="right" w:pos="8306"/>
      </w:tabs>
    </w:pPr>
  </w:style>
  <w:style w:type="character" w:customStyle="1" w:styleId="Char2">
    <w:name w:val="Υποσέλιδο Char"/>
    <w:basedOn w:val="a1"/>
    <w:link w:val="a9"/>
    <w:uiPriority w:val="99"/>
    <w:rsid w:val="00186CD6"/>
    <w:rPr>
      <w:rFonts w:ascii="Tahoma" w:hAnsi="Tahoma"/>
      <w:lang w:eastAsia="en-US"/>
    </w:rPr>
  </w:style>
  <w:style w:type="table" w:styleId="aa">
    <w:name w:val="Table Grid"/>
    <w:basedOn w:val="a2"/>
    <w:uiPriority w:val="59"/>
    <w:rsid w:val="000A20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0"/>
    <w:link w:val="Char3"/>
    <w:uiPriority w:val="99"/>
    <w:semiHidden/>
    <w:unhideWhenUsed/>
    <w:rsid w:val="00E221EB"/>
    <w:rPr>
      <w:rFonts w:cs="Tahoma"/>
      <w:sz w:val="16"/>
      <w:szCs w:val="16"/>
    </w:rPr>
  </w:style>
  <w:style w:type="character" w:customStyle="1" w:styleId="Char3">
    <w:name w:val="Κείμενο πλαισίου Char"/>
    <w:basedOn w:val="a1"/>
    <w:link w:val="ab"/>
    <w:uiPriority w:val="99"/>
    <w:semiHidden/>
    <w:rsid w:val="00E221EB"/>
    <w:rPr>
      <w:rFonts w:ascii="Tahoma" w:hAnsi="Tahoma" w:cs="Tahoma"/>
      <w:sz w:val="16"/>
      <w:szCs w:val="16"/>
      <w:lang w:eastAsia="en-US"/>
    </w:rPr>
  </w:style>
  <w:style w:type="paragraph" w:styleId="ac">
    <w:name w:val="Body Text"/>
    <w:aliases w:val="ΠΡ03"/>
    <w:basedOn w:val="a0"/>
    <w:link w:val="Char4"/>
    <w:rsid w:val="005D23E3"/>
    <w:pPr>
      <w:tabs>
        <w:tab w:val="clear" w:pos="288"/>
        <w:tab w:val="clear" w:pos="720"/>
        <w:tab w:val="clear" w:pos="4032"/>
      </w:tabs>
      <w:suppressAutoHyphens/>
      <w:spacing w:after="240"/>
    </w:pPr>
    <w:rPr>
      <w:rFonts w:ascii="Calibri" w:hAnsi="Calibri"/>
      <w:sz w:val="22"/>
      <w:szCs w:val="24"/>
      <w:lang w:val="en-GB" w:eastAsia="zh-CN"/>
    </w:rPr>
  </w:style>
  <w:style w:type="character" w:customStyle="1" w:styleId="BodyTextChar">
    <w:name w:val="Body Text Char"/>
    <w:basedOn w:val="a1"/>
    <w:uiPriority w:val="99"/>
    <w:semiHidden/>
    <w:rsid w:val="005D23E3"/>
    <w:rPr>
      <w:rFonts w:ascii="Tahoma" w:hAnsi="Tahoma"/>
      <w:lang w:eastAsia="en-US"/>
    </w:rPr>
  </w:style>
  <w:style w:type="character" w:customStyle="1" w:styleId="Char4">
    <w:name w:val="Σώμα κειμένου Char"/>
    <w:aliases w:val="ΠΡ03 Char"/>
    <w:link w:val="ac"/>
    <w:rsid w:val="005D23E3"/>
    <w:rPr>
      <w:rFonts w:ascii="Calibri" w:hAnsi="Calibri"/>
      <w:sz w:val="22"/>
      <w:szCs w:val="24"/>
      <w:lang w:val="en-GB" w:eastAsia="zh-CN"/>
    </w:rPr>
  </w:style>
  <w:style w:type="paragraph" w:styleId="ad">
    <w:name w:val="List"/>
    <w:basedOn w:val="ac"/>
    <w:uiPriority w:val="99"/>
    <w:rsid w:val="00ED46F2"/>
    <w:rPr>
      <w:rFonts w:cs="Mangal"/>
    </w:rPr>
  </w:style>
  <w:style w:type="character" w:customStyle="1" w:styleId="WW8Num2z6">
    <w:name w:val="WW8Num2z6"/>
    <w:uiPriority w:val="99"/>
    <w:rsid w:val="004E5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85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0F943-B5C2-42F8-94C7-FC60BE70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1798</Words>
  <Characters>9715</Characters>
  <Application>Microsoft Office Word</Application>
  <DocSecurity>0</DocSecurity>
  <Lines>80</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IME</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user052</dc:creator>
  <cp:lastModifiedBy>Ειρήνη  Καραθανάση</cp:lastModifiedBy>
  <cp:revision>2</cp:revision>
  <cp:lastPrinted>2021-11-16T11:08:00Z</cp:lastPrinted>
  <dcterms:created xsi:type="dcterms:W3CDTF">2021-12-15T10:36:00Z</dcterms:created>
  <dcterms:modified xsi:type="dcterms:W3CDTF">2021-12-15T10:36:00Z</dcterms:modified>
</cp:coreProperties>
</file>